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E80B89" w14:textId="77777777" w:rsidR="009E29BE" w:rsidRPr="00B8200D" w:rsidRDefault="009E29BE" w:rsidP="009E29BE">
      <w:pPr>
        <w:pStyle w:val="Feladat"/>
        <w:rPr>
          <w:u w:val="none"/>
        </w:rPr>
      </w:pPr>
      <w:r w:rsidRPr="00B07471">
        <w:t>1. feladat</w:t>
      </w:r>
      <w:r w:rsidRPr="00B8200D">
        <w:rPr>
          <w:u w:val="none"/>
        </w:rPr>
        <w:t xml:space="preserve">: </w:t>
      </w:r>
      <w:r>
        <w:rPr>
          <w:u w:val="none"/>
        </w:rPr>
        <w:t>Tornagyakorlatok</w:t>
      </w:r>
      <w:r w:rsidRPr="00B8200D">
        <w:rPr>
          <w:u w:val="none"/>
        </w:rPr>
        <w:t xml:space="preserve"> (60 pont)</w:t>
      </w:r>
    </w:p>
    <w:p w14:paraId="020F3574" w14:textId="2512A6DA" w:rsidR="009E29BE" w:rsidRDefault="009E29BE" w:rsidP="009E29BE">
      <w:pPr>
        <w:pStyle w:val="Bekezds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97B6F02" wp14:editId="7E0F768E">
            <wp:simplePos x="0" y="0"/>
            <wp:positionH relativeFrom="margin">
              <wp:align>right</wp:align>
            </wp:positionH>
            <wp:positionV relativeFrom="paragraph">
              <wp:posOffset>447040</wp:posOffset>
            </wp:positionV>
            <wp:extent cx="363855" cy="1040130"/>
            <wp:effectExtent l="0" t="0" r="0" b="7620"/>
            <wp:wrapSquare wrapText="bothSides"/>
            <wp:docPr id="14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Készítsd el a következő tornagyakorlatokat rajzoló </w:t>
      </w:r>
      <w:r w:rsidRPr="00961AE7">
        <w:t>eljárásokat ( </w:t>
      </w:r>
      <w:ins w:id="0" w:author="Bernát Péter" w:date="2021-03-29T16:15:00Z">
        <w:r w:rsidRPr="00961AE7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14077E6F" wp14:editId="7E8A1AAC">
                  <wp:extent cx="559558" cy="216535"/>
                  <wp:effectExtent l="0" t="0" r="12065" b="12065"/>
                  <wp:docPr id="33" name="Szövegdoboz 33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59558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2F0F1170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torna1</w:t>
                              </w:r>
                              <w:ins w:id="2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3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14077E6F" id="Szövegdoboz 33" o:spid="_x0000_s1026" style="width:44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" fillcolor="#bfbfbf [2412]" strokecolor="black [3213]" strokeweight="1pt">
                  <v:textbox inset=".1mm,.1mm,.1mm,0">
                    <w:txbxContent>
                      <w:p w14:paraId="2F0F1170" w14:textId="77777777" w:rsidR="009E29BE" w:rsidRPr="002563B4" w:rsidRDefault="009E29BE" w:rsidP="009E29BE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4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torna1</w:t>
                        </w:r>
                        <w:ins w:id="5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6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h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Pr="00961AE7">
        <w:rPr>
          <w:rFonts w:cs="Courier New"/>
        </w:rPr>
        <w:t xml:space="preserve">, </w:t>
      </w:r>
      <w:ins w:id="7" w:author="Bernát Péter" w:date="2021-03-29T16:15:00Z">
        <w:r w:rsidRPr="00961AE7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132E3B16" wp14:editId="6F9D858B">
                  <wp:extent cx="559558" cy="216535"/>
                  <wp:effectExtent l="0" t="0" r="12065" b="12065"/>
                  <wp:docPr id="4" name="Szövegdoboz 4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59558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9640179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8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torna2</w:t>
                              </w:r>
                              <w:ins w:id="9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0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132E3B16" id="Szövegdoboz 4" o:spid="_x0000_s1027" style="width:44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" fillcolor="#bfbfbf [2412]" strokecolor="black [3213]" strokeweight="1pt">
                  <v:textbox inset=".1mm,.1mm,.1mm,0">
                    <w:txbxContent>
                      <w:p w14:paraId="19640179" w14:textId="77777777" w:rsidR="009E29BE" w:rsidRPr="002563B4" w:rsidRDefault="009E29BE" w:rsidP="009E29BE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11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torna2</w:t>
                        </w:r>
                        <w:ins w:id="12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13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h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Pr="00961AE7">
        <w:rPr>
          <w:rFonts w:cs="Courier New"/>
        </w:rPr>
        <w:t xml:space="preserve">, </w:t>
      </w:r>
      <w:ins w:id="14" w:author="Bernát Péter" w:date="2021-03-29T16:15:00Z">
        <w:r w:rsidRPr="00961AE7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09191B70" wp14:editId="233E4792">
                  <wp:extent cx="559558" cy="216535"/>
                  <wp:effectExtent l="0" t="0" r="12065" b="12065"/>
                  <wp:docPr id="5" name="Szövegdoboz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59558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0C58DC30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5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torna3</w:t>
                              </w:r>
                              <w:ins w:id="16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7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09191B70" id="Szövegdoboz 5" o:spid="_x0000_s1028" style="width:44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" fillcolor="#bfbfbf [2412]" strokecolor="black [3213]" strokeweight="1pt">
                  <v:textbox inset=".1mm,.1mm,.1mm,0">
                    <w:txbxContent>
                      <w:p w14:paraId="0C58DC30" w14:textId="77777777" w:rsidR="009E29BE" w:rsidRPr="002563B4" w:rsidRDefault="009E29BE" w:rsidP="009E29BE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18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torna3</w:t>
                        </w:r>
                        <w:ins w:id="19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20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h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 w:rsidRPr="00961AE7">
        <w:t xml:space="preserve">), ahol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Pr="00961AE7">
        <w:t xml:space="preserve"> a pálcikaember</w:t>
      </w:r>
      <w:r>
        <w:t xml:space="preserve"> törzsének (lábától a fejéig tartó szakasz) hossza! A közös (mindegyik pálcikaemberben egyforma) részt próbáld külön megrajzolni!</w:t>
      </w:r>
      <w:r w:rsidRPr="009E29BE">
        <w:rPr>
          <w:noProof/>
        </w:rPr>
        <w:t xml:space="preserve"> 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2867"/>
        <w:gridCol w:w="2408"/>
      </w:tblGrid>
      <w:tr w:rsidR="009E29BE" w14:paraId="19CED5D1" w14:textId="77777777" w:rsidTr="009E29BE">
        <w:trPr>
          <w:trHeight w:val="2367"/>
          <w:jc w:val="center"/>
        </w:trPr>
        <w:tc>
          <w:tcPr>
            <w:tcW w:w="2076" w:type="dxa"/>
            <w:shd w:val="clear" w:color="auto" w:fill="auto"/>
          </w:tcPr>
          <w:p w14:paraId="1C825CD7" w14:textId="77777777" w:rsidR="009E29BE" w:rsidRDefault="009E29BE" w:rsidP="00EA4812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274C6224" wp14:editId="385DB819">
                  <wp:extent cx="1181100" cy="14478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  <w:shd w:val="clear" w:color="auto" w:fill="auto"/>
          </w:tcPr>
          <w:p w14:paraId="50305257" w14:textId="77777777" w:rsidR="009E29BE" w:rsidRDefault="009E29BE" w:rsidP="00EA4812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7E6C79AF" wp14:editId="22853047">
                  <wp:extent cx="1076325" cy="14478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14:paraId="68D3A0DB" w14:textId="77777777" w:rsidR="009E29BE" w:rsidRDefault="009E29BE" w:rsidP="00EA4812">
            <w:pPr>
              <w:pStyle w:val="Bekezds"/>
              <w:spacing w:after="0"/>
              <w:jc w:val="center"/>
            </w:pPr>
            <w:r w:rsidRPr="00BE4759">
              <w:rPr>
                <w:noProof/>
              </w:rPr>
              <w:drawing>
                <wp:inline distT="0" distB="0" distL="0" distR="0" wp14:anchorId="6A99D773" wp14:editId="2AEB57CE">
                  <wp:extent cx="1304925" cy="145732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t="5555"/>
                          <a:stretch/>
                        </pic:blipFill>
                        <pic:spPr bwMode="auto">
                          <a:xfrm>
                            <a:off x="0" y="0"/>
                            <a:ext cx="1310182" cy="1463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29BE" w:rsidRPr="002845AE" w14:paraId="2F135743" w14:textId="77777777" w:rsidTr="009E29BE">
        <w:trPr>
          <w:jc w:val="center"/>
        </w:trPr>
        <w:tc>
          <w:tcPr>
            <w:tcW w:w="2076" w:type="dxa"/>
            <w:shd w:val="clear" w:color="auto" w:fill="auto"/>
          </w:tcPr>
          <w:p w14:paraId="2EED67C0" w14:textId="77777777" w:rsidR="009E29BE" w:rsidRPr="001A071B" w:rsidRDefault="009E29BE" w:rsidP="00EA4812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ins w:id="21" w:author="Bernát Péter" w:date="2021-03-29T16:15:00Z">
              <w:r w:rsidRPr="00961AE7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21944B6F" wp14:editId="511EB3BF">
                        <wp:extent cx="723331" cy="216535"/>
                        <wp:effectExtent l="0" t="0" r="19685" b="12065"/>
                        <wp:docPr id="8" name="Szövegdoboz 8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723331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583B529B" w14:textId="77777777" w:rsidR="009E29BE" w:rsidRPr="002563B4" w:rsidRDefault="009E29BE" w:rsidP="009E29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22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torna1</w:t>
                                    </w:r>
                                    <w:ins w:id="23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24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21944B6F" id="Szövegdoboz 8" o:spid="_x0000_s1029" style="width:56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" fillcolor="#bfbfbf [2412]" strokecolor="black [3213]" strokeweight="1pt">
                        <v:textbox inset=".1mm,.1mm,.1mm,0">
                          <w:txbxContent>
                            <w:p w14:paraId="583B529B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25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torna1</w:t>
                              </w:r>
                              <w:ins w:id="26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27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100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2867" w:type="dxa"/>
            <w:shd w:val="clear" w:color="auto" w:fill="auto"/>
          </w:tcPr>
          <w:p w14:paraId="64B20CC3" w14:textId="77777777" w:rsidR="009E29BE" w:rsidRPr="001A071B" w:rsidRDefault="009E29BE" w:rsidP="00EA4812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ins w:id="28" w:author="Bernát Péter" w:date="2021-03-29T16:15:00Z">
              <w:r w:rsidRPr="00961AE7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21E278BC" wp14:editId="083E8FAE">
                        <wp:extent cx="730155" cy="216535"/>
                        <wp:effectExtent l="0" t="0" r="13335" b="12065"/>
                        <wp:docPr id="9" name="Szövegdoboz 9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730155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1442D276" w14:textId="77777777" w:rsidR="009E29BE" w:rsidRPr="002563B4" w:rsidRDefault="009E29BE" w:rsidP="009E29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29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torna2</w:t>
                                    </w:r>
                                    <w:ins w:id="30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31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21E278BC" id="Szövegdoboz 9" o:spid="_x0000_s1030" style="width:57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" fillcolor="#bfbfbf [2412]" strokecolor="black [3213]" strokeweight="1pt">
                        <v:textbox inset=".1mm,.1mm,.1mm,0">
                          <w:txbxContent>
                            <w:p w14:paraId="1442D276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32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torna2</w:t>
                              </w:r>
                              <w:ins w:id="33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34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100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2408" w:type="dxa"/>
          </w:tcPr>
          <w:p w14:paraId="1DA070C7" w14:textId="77777777" w:rsidR="009E29BE" w:rsidRDefault="009E29BE" w:rsidP="00EA4812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ins w:id="35" w:author="Bernát Péter" w:date="2021-03-29T16:15:00Z">
              <w:r w:rsidRPr="00961AE7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631AAF58" wp14:editId="11C5B876">
                        <wp:extent cx="736979" cy="216535"/>
                        <wp:effectExtent l="0" t="0" r="25400" b="12065"/>
                        <wp:docPr id="16" name="Szövegdoboz 16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736979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626D066F" w14:textId="77777777" w:rsidR="009E29BE" w:rsidRPr="002563B4" w:rsidRDefault="009E29BE" w:rsidP="009E29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36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torna3</w:t>
                                    </w:r>
                                    <w:ins w:id="37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38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100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631AAF58" id="Szövegdoboz 16" o:spid="_x0000_s1031" style="width:58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" fillcolor="#bfbfbf [2412]" strokecolor="black [3213]" strokeweight="1pt">
                        <v:textbox inset=".1mm,.1mm,.1mm,0">
                          <w:txbxContent>
                            <w:p w14:paraId="626D066F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39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torna3</w:t>
                              </w:r>
                              <w:ins w:id="40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41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100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</w:tr>
    </w:tbl>
    <w:p w14:paraId="19966B20" w14:textId="77777777" w:rsidR="009E29BE" w:rsidRPr="00B8200D" w:rsidRDefault="009E29BE" w:rsidP="009E29BE">
      <w:pPr>
        <w:pStyle w:val="Feladat"/>
        <w:rPr>
          <w:u w:val="none"/>
        </w:rPr>
      </w:pPr>
      <w:r>
        <w:rPr>
          <w:rStyle w:val="FeladatChar"/>
          <w:rFonts w:eastAsia="Batang"/>
        </w:rPr>
        <w:t xml:space="preserve">2. </w:t>
      </w:r>
      <w:r>
        <w:t>feladat</w:t>
      </w:r>
      <w:r>
        <w:rPr>
          <w:u w:val="none"/>
        </w:rPr>
        <w:t>: Sorminta</w:t>
      </w:r>
      <w:r w:rsidRPr="00B8200D">
        <w:rPr>
          <w:u w:val="none"/>
        </w:rPr>
        <w:t xml:space="preserve"> (</w:t>
      </w:r>
      <w:r>
        <w:rPr>
          <w:u w:val="none"/>
        </w:rPr>
        <w:t>7</w:t>
      </w:r>
      <w:r w:rsidRPr="00B8200D">
        <w:rPr>
          <w:u w:val="none"/>
        </w:rPr>
        <w:t>0 pont)</w:t>
      </w:r>
    </w:p>
    <w:p w14:paraId="3A986B97" w14:textId="77777777" w:rsidR="009E29BE" w:rsidRDefault="009E29BE" w:rsidP="009E29BE">
      <w:pPr>
        <w:pStyle w:val="Bekezds"/>
      </w:pPr>
      <w:r>
        <w:t>Rajzold meg az alábbi ábrán látható sormintákat ( </w:t>
      </w:r>
      <w:ins w:id="42" w:author="Bernát Péter" w:date="2021-03-29T16:16:00Z">
        <w:r w:rsidRPr="005F15C4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2B7F81C6" wp14:editId="55A25641">
                  <wp:extent cx="1155700" cy="216535"/>
                  <wp:effectExtent l="0" t="0" r="25400" b="12065"/>
                  <wp:docPr id="35" name="Szövegdoboz 3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1155700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96743D0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43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44" w:author="Bernát Péter" w:date="2021-03-29T16:16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sorminta</w:t>
                                </w:r>
                              </w:ins>
                              <w:ins w:id="45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46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ins w:id="47" w:author="Bernát Péter" w:date="2021-03-29T16:16:00Z">
                                <w:r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t>db</w:t>
                                </w:r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48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t>méret</w:t>
                                </w:r>
                              </w:ins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2B7F81C6" id="Szövegdoboz 35" o:spid="_x0000_s1032" style="width:9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" fillcolor="#bfbfbf [2412]" strokecolor="black [3213]" strokeweight="1pt">
                  <v:textbox inset=".1mm,.1mm,.1mm,0">
                    <w:txbxContent>
                      <w:p w14:paraId="196743D0" w14:textId="77777777" w:rsidR="009E29BE" w:rsidRPr="002563B4" w:rsidRDefault="009E29BE" w:rsidP="009E29BE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49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ins w:id="50" w:author="Bernát Péter" w:date="2021-03-29T16:16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>sorminta</w:t>
                          </w:r>
                        </w:ins>
                        <w:ins w:id="51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52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ins w:id="53" w:author="Bernát Péter" w:date="2021-03-29T16:16:00Z">
                          <w:r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t>db</w:t>
                          </w:r>
                          <w:r w:rsidRPr="000A3837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  <w:rPrChange w:id="54" w:author="Bernát Péter" w:date="2021-03-29T16:16:00Z"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</w:rPrChange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t>méret</w:t>
                          </w:r>
                        </w:ins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>
        <w:t xml:space="preserve"> ), ahol a </w:t>
      </w:r>
      <w:ins w:id="55" w:author="Bernát Péter" w:date="2021-03-29T16:16:00Z">
        <w:r>
          <w:rPr>
            <w:rFonts w:ascii="Arial" w:hAnsi="Arial" w:cs="Arial"/>
            <w:sz w:val="20"/>
            <w:bdr w:val="single" w:sz="8" w:space="0" w:color="auto"/>
            <w:shd w:val="clear" w:color="auto" w:fill="FFFFFF" w:themeFill="background1"/>
          </w:rPr>
          <w:t>db</w:t>
        </w:r>
      </w:ins>
      <w:r>
        <w:t xml:space="preserve"> a sorban levő zöld pöttyök számát jelöli, a </w:t>
      </w:r>
      <w:ins w:id="56" w:author="Bernát Péter" w:date="2021-03-29T16:16:00Z">
        <w:r>
          <w:rPr>
            <w:rFonts w:ascii="Arial" w:hAnsi="Arial" w:cs="Arial"/>
            <w:sz w:val="20"/>
            <w:bdr w:val="single" w:sz="8" w:space="0" w:color="auto"/>
            <w:shd w:val="clear" w:color="auto" w:fill="FFFFFF" w:themeFill="background1"/>
          </w:rPr>
          <w:t>méret</w:t>
        </w:r>
      </w:ins>
      <w:r>
        <w:t xml:space="preserve"> pedig a piros pötty méretét!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32"/>
        <w:gridCol w:w="5001"/>
      </w:tblGrid>
      <w:tr w:rsidR="009E29BE" w14:paraId="1DC1C69C" w14:textId="77777777" w:rsidTr="00EA4812">
        <w:trPr>
          <w:jc w:val="center"/>
        </w:trPr>
        <w:tc>
          <w:tcPr>
            <w:tcW w:w="2404" w:type="pct"/>
            <w:vAlign w:val="bottom"/>
          </w:tcPr>
          <w:p w14:paraId="046445D8" w14:textId="77777777" w:rsidR="009E29BE" w:rsidRPr="00B26689" w:rsidRDefault="009E29BE" w:rsidP="00EA4812">
            <w:pPr>
              <w:spacing w:line="24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4FD3E6D6" wp14:editId="0F4B76D0">
                  <wp:extent cx="2324100" cy="638175"/>
                  <wp:effectExtent l="0" t="0" r="0" b="0"/>
                  <wp:docPr id="6" name="Kép 6" descr="polimer-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6" w:type="pct"/>
            <w:vAlign w:val="bottom"/>
          </w:tcPr>
          <w:p w14:paraId="15D8159C" w14:textId="77777777" w:rsidR="009E29BE" w:rsidRDefault="009E29BE" w:rsidP="00EA4812">
            <w:pPr>
              <w:pStyle w:val="Plda"/>
            </w:pPr>
            <w:r>
              <w:rPr>
                <w:noProof/>
              </w:rPr>
              <w:drawing>
                <wp:inline distT="0" distB="0" distL="0" distR="0" wp14:anchorId="5D19BF96" wp14:editId="3FD7B5E8">
                  <wp:extent cx="3038475" cy="676275"/>
                  <wp:effectExtent l="0" t="0" r="0" b="0"/>
                  <wp:docPr id="7" name="Kép 7" descr="polimer-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29BE" w14:paraId="57427496" w14:textId="77777777" w:rsidTr="00EA4812">
        <w:trPr>
          <w:trHeight w:val="50"/>
          <w:jc w:val="center"/>
        </w:trPr>
        <w:tc>
          <w:tcPr>
            <w:tcW w:w="2404" w:type="pct"/>
            <w:vAlign w:val="center"/>
          </w:tcPr>
          <w:p w14:paraId="2DED0658" w14:textId="77777777" w:rsidR="009E29BE" w:rsidRDefault="009E29BE" w:rsidP="00EA4812">
            <w:pPr>
              <w:pStyle w:val="Plda"/>
              <w:tabs>
                <w:tab w:val="clear" w:pos="568"/>
                <w:tab w:val="clear" w:pos="1702"/>
                <w:tab w:val="left" w:pos="284"/>
              </w:tabs>
              <w:spacing w:before="60"/>
              <w:ind w:hanging="709"/>
              <w:jc w:val="center"/>
            </w:pPr>
            <w:ins w:id="57" w:author="Bernát Péter" w:date="2021-03-29T16:16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516A6C02" wp14:editId="7ABE63B0">
                        <wp:extent cx="834887" cy="216535"/>
                        <wp:effectExtent l="0" t="0" r="22860" b="12065"/>
                        <wp:docPr id="17" name="Szövegdoboz 17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834887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2AB3D783" w14:textId="77777777" w:rsidR="009E29BE" w:rsidRPr="002563B4" w:rsidRDefault="009E29BE" w:rsidP="009E29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58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ins w:id="59" w:author="Bernát Péter" w:date="2021-03-29T16:16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>sorminta</w:t>
                                      </w:r>
                                    </w:ins>
                                    <w:ins w:id="60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61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3</w:t>
                                    </w:r>
                                    <w:ins w:id="62" w:author="Bernát Péter" w:date="2021-03-29T16:16:00Z">
                                      <w:r w:rsidRPr="000A3837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  <w:rPrChange w:id="63" w:author="Bernát Péter" w:date="2021-03-29T16:16:00Z">
                                            <w:rPr>
                                              <w:rFonts w:ascii="Arial" w:hAnsi="Arial" w:cs="Arial"/>
                                              <w:sz w:val="20"/>
                                              <w:bdr w:val="single" w:sz="8" w:space="0" w:color="auto"/>
                                              <w:shd w:val="clear" w:color="auto" w:fill="FFFFFF" w:themeFill="background1"/>
                                            </w:rPr>
                                          </w:rPrChange>
                                        </w:rPr>
                                        <w:t xml:space="preserve"> </w:t>
                                      </w:r>
                                    </w:ins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516A6C02" id="Szövegdoboz 17" o:spid="_x0000_s1033" style="width:65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" fillcolor="#bfbfbf [2412]" strokecolor="black [3213]" strokeweight="1pt">
                        <v:textbox inset=".1mm,.1mm,.1mm,0">
                          <w:txbxContent>
                            <w:p w14:paraId="2AB3D783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64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65" w:author="Bernát Péter" w:date="2021-03-29T16:16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sorminta</w:t>
                                </w:r>
                              </w:ins>
                              <w:ins w:id="66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67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3</w:t>
                              </w:r>
                              <w:ins w:id="68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69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6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2596" w:type="pct"/>
            <w:vAlign w:val="center"/>
          </w:tcPr>
          <w:p w14:paraId="7919363B" w14:textId="77777777" w:rsidR="009E29BE" w:rsidRDefault="009E29BE" w:rsidP="00EA4812">
            <w:pPr>
              <w:pStyle w:val="Plda"/>
              <w:spacing w:before="60"/>
              <w:ind w:hanging="725"/>
              <w:jc w:val="center"/>
            </w:pPr>
            <w:ins w:id="70" w:author="Bernát Péter" w:date="2021-03-29T16:16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75034468" wp14:editId="19643229">
                        <wp:extent cx="834887" cy="216535"/>
                        <wp:effectExtent l="0" t="0" r="22860" b="12065"/>
                        <wp:docPr id="18" name="Szövegdoboz 18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834887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79A2BF1A" w14:textId="77777777" w:rsidR="009E29BE" w:rsidRPr="002563B4" w:rsidRDefault="009E29BE" w:rsidP="009E29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71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ins w:id="72" w:author="Bernát Péter" w:date="2021-03-29T16:16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>sorminta</w:t>
                                      </w:r>
                                    </w:ins>
                                    <w:ins w:id="73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74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4</w:t>
                                    </w:r>
                                    <w:ins w:id="75" w:author="Bernát Péter" w:date="2021-03-29T16:16:00Z">
                                      <w:r w:rsidRPr="000A3837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  <w:rPrChange w:id="76" w:author="Bernát Péter" w:date="2021-03-29T16:16:00Z">
                                            <w:rPr>
                                              <w:rFonts w:ascii="Arial" w:hAnsi="Arial" w:cs="Arial"/>
                                              <w:sz w:val="20"/>
                                              <w:bdr w:val="single" w:sz="8" w:space="0" w:color="auto"/>
                                              <w:shd w:val="clear" w:color="auto" w:fill="FFFFFF" w:themeFill="background1"/>
                                            </w:rPr>
                                          </w:rPrChange>
                                        </w:rPr>
                                        <w:t xml:space="preserve"> </w:t>
                                      </w:r>
                                    </w:ins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6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75034468" id="Szövegdoboz 18" o:spid="_x0000_s1034" style="width:65.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" fillcolor="#bfbfbf [2412]" strokecolor="black [3213]" strokeweight="1pt">
                        <v:textbox inset=".1mm,.1mm,.1mm,0">
                          <w:txbxContent>
                            <w:p w14:paraId="79A2BF1A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77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ins w:id="78" w:author="Bernát Péter" w:date="2021-03-29T16:16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>sorminta</w:t>
                                </w:r>
                              </w:ins>
                              <w:ins w:id="79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80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4</w:t>
                              </w:r>
                              <w:ins w:id="81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82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6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</w:tr>
    </w:tbl>
    <w:p w14:paraId="5B9F11CF" w14:textId="77777777" w:rsidR="009E29BE" w:rsidRPr="00B8200D" w:rsidRDefault="009E29BE" w:rsidP="009E29BE">
      <w:pPr>
        <w:pStyle w:val="Feladat"/>
        <w:rPr>
          <w:u w:val="none"/>
        </w:rPr>
      </w:pPr>
      <w:r>
        <w:t>3</w:t>
      </w:r>
      <w:r w:rsidRPr="005D71C2">
        <w:t>. feladat</w:t>
      </w:r>
      <w:r w:rsidRPr="00B8200D">
        <w:rPr>
          <w:u w:val="none"/>
        </w:rPr>
        <w:t xml:space="preserve">: </w:t>
      </w:r>
      <w:r>
        <w:rPr>
          <w:u w:val="none"/>
        </w:rPr>
        <w:t>Parketta (7</w:t>
      </w:r>
      <w:r w:rsidRPr="00B8200D">
        <w:rPr>
          <w:u w:val="none"/>
        </w:rPr>
        <w:t xml:space="preserve">0 pont) </w:t>
      </w:r>
    </w:p>
    <w:p w14:paraId="007B1D33" w14:textId="77777777" w:rsidR="009E29BE" w:rsidRDefault="009E29BE" w:rsidP="009E29BE">
      <w:pPr>
        <w:pStyle w:val="Bekezds"/>
      </w:pPr>
      <w:r>
        <w:t xml:space="preserve">Parkettát tervezünk, amely téglalap alakú, barna pöttyös elemekből áll. </w:t>
      </w:r>
      <w:r w:rsidRPr="000A52A6">
        <w:t xml:space="preserve">A </w:t>
      </w:r>
      <w:r>
        <w:t xml:space="preserve">barna </w:t>
      </w:r>
      <w:r w:rsidRPr="000A52A6">
        <w:t>pötty a</w:t>
      </w:r>
      <w:r>
        <w:t xml:space="preserve"> téglalapon</w:t>
      </w:r>
      <w:r w:rsidRPr="000A52A6">
        <w:t xml:space="preserve"> belül bárhol lehet, bármilyen méret</w:t>
      </w:r>
      <w:r>
        <w:t>ben. Rajzold meg a téglalapot ( </w:t>
      </w:r>
      <w:ins w:id="83" w:author="Bernát Péter" w:date="2021-03-29T16:16:00Z">
        <w:r w:rsidRPr="005F15C4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5D13EEAA" wp14:editId="60B7D522">
                  <wp:extent cx="508884" cy="216535"/>
                  <wp:effectExtent l="0" t="0" r="24765" b="12065"/>
                  <wp:docPr id="19" name="Szövegdoboz 19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08884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4BDB42AF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84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tégla</w:t>
                              </w:r>
                              <w:ins w:id="85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86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5D13EEAA" id="Szövegdoboz 19" o:spid="_x0000_s1035" style="width:40.0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" fillcolor="#bfbfbf [2412]" strokecolor="black [3213]" strokeweight="1pt">
                  <v:textbox inset=".1mm,.1mm,.1mm,0">
                    <w:txbxContent>
                      <w:p w14:paraId="4BDB42AF" w14:textId="77777777" w:rsidR="009E29BE" w:rsidRPr="002563B4" w:rsidRDefault="009E29BE" w:rsidP="009E29BE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87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tégla</w:t>
                        </w:r>
                        <w:ins w:id="88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89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h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>
        <w:t xml:space="preserve"> ), ahol </w:t>
      </w:r>
      <w:r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téglalap rövidebb oldala! Készítsd el a </w:t>
      </w:r>
      <w:commentRangeStart w:id="90"/>
      <w:r>
        <w:t xml:space="preserve">kétféle </w:t>
      </w:r>
      <w:commentRangeEnd w:id="90"/>
      <w:r>
        <w:rPr>
          <w:rStyle w:val="Jegyzethivatkozs"/>
          <w:rFonts w:eastAsia="Times New Roman"/>
        </w:rPr>
        <w:commentReference w:id="90"/>
      </w:r>
      <w:r>
        <w:t>állású parkettasort rajzoló eljárást ( </w:t>
      </w:r>
      <w:ins w:id="91" w:author="Bernát Péter" w:date="2021-03-29T16:16:00Z">
        <w:r w:rsidRPr="005F15C4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07787057" wp14:editId="327A7E2A">
                  <wp:extent cx="659958" cy="216535"/>
                  <wp:effectExtent l="0" t="0" r="26035" b="12065"/>
                  <wp:docPr id="20" name="Szövegdoboz 20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659958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71E1CE99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92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sor1</w:t>
                              </w:r>
                              <w:ins w:id="93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94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db</w:t>
                              </w:r>
                              <w:ins w:id="95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96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07787057" id="Szövegdoboz 20" o:spid="_x0000_s1036" style="width:51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" fillcolor="#bfbfbf [2412]" strokecolor="black [3213]" strokeweight="1pt">
                  <v:textbox inset=".1mm,.1mm,.1mm,0">
                    <w:txbxContent>
                      <w:p w14:paraId="71E1CE99" w14:textId="77777777" w:rsidR="009E29BE" w:rsidRPr="002563B4" w:rsidRDefault="009E29BE" w:rsidP="009E29BE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97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sor1</w:t>
                        </w:r>
                        <w:ins w:id="98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99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db</w:t>
                        </w:r>
                        <w:ins w:id="100" w:author="Bernát Péter" w:date="2021-03-29T16:16:00Z">
                          <w:r w:rsidRPr="000A3837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  <w:rPrChange w:id="101" w:author="Bernát Péter" w:date="2021-03-29T16:16:00Z"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</w:rPrChange>
                            </w:rPr>
                            <w:t xml:space="preserve"> </w:t>
                          </w:r>
                        </w:ins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h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>
        <w:t xml:space="preserve">, </w:t>
      </w:r>
      <w:ins w:id="102" w:author="Bernát Péter" w:date="2021-03-29T16:16:00Z">
        <w:r w:rsidRPr="005F15C4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2046F2D1" wp14:editId="5CDE026F">
                  <wp:extent cx="659958" cy="216535"/>
                  <wp:effectExtent l="0" t="0" r="26035" b="12065"/>
                  <wp:docPr id="21" name="Szövegdoboz 2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659958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1EC0DC98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03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sor2</w:t>
                              </w:r>
                              <w:ins w:id="104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05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db</w:t>
                              </w:r>
                              <w:ins w:id="106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107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2046F2D1" id="Szövegdoboz 21" o:spid="_x0000_s1037" style="width:51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" fillcolor="#bfbfbf [2412]" strokecolor="black [3213]" strokeweight="1pt">
                  <v:textbox inset=".1mm,.1mm,.1mm,0">
                    <w:txbxContent>
                      <w:p w14:paraId="1EC0DC98" w14:textId="77777777" w:rsidR="009E29BE" w:rsidRPr="002563B4" w:rsidRDefault="009E29BE" w:rsidP="009E29BE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108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sor2</w:t>
                        </w:r>
                        <w:ins w:id="109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110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db</w:t>
                        </w:r>
                        <w:ins w:id="111" w:author="Bernát Péter" w:date="2021-03-29T16:16:00Z">
                          <w:r w:rsidRPr="000A3837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  <w:rPrChange w:id="112" w:author="Bernát Péter" w:date="2021-03-29T16:16:00Z"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</w:rPrChange>
                            </w:rPr>
                            <w:t xml:space="preserve"> </w:t>
                          </w:r>
                        </w:ins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h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>
        <w:t> ), valamint a kettő egymáshoz illesztését ( </w:t>
      </w:r>
      <w:ins w:id="113" w:author="Bernát Péter" w:date="2021-03-29T16:16:00Z">
        <w:r w:rsidRPr="005F15C4">
          <w:rPr>
            <w:noProof/>
            <w:position w:val="-12"/>
          </w:rPr>
          <mc:AlternateContent>
            <mc:Choice Requires="wps">
              <w:drawing>
                <wp:inline distT="0" distB="0" distL="0" distR="0" wp14:anchorId="4C10333E" wp14:editId="248A9FFA">
                  <wp:extent cx="882595" cy="216535"/>
                  <wp:effectExtent l="0" t="0" r="13335" b="12065"/>
                  <wp:docPr id="22" name="Szövegdoboz 2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882595" cy="216535"/>
                          </a:xfrm>
                          <a:prstGeom prst="roundRect">
                            <a:avLst>
                              <a:gd name="adj" fmla="val 23265"/>
                            </a:avLst>
                          </a:prstGeom>
                          <a:solidFill>
                            <a:schemeClr val="bg1">
                              <a:lumMod val="75000"/>
                            </a:schemeClr>
                          </a:solidFill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 w14:paraId="670B0BD1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14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parketta</w:t>
                              </w:r>
                              <w:ins w:id="115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16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db</w:t>
                              </w:r>
                              <w:ins w:id="117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118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h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>
              <w:pict>
                <v:roundrect w14:anchorId="4C10333E" id="Szövegdoboz 22" o:spid="_x0000_s1038" style="width:69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" fillcolor="#bfbfbf [2412]" strokecolor="black [3213]" strokeweight="1pt">
                  <v:textbox inset=".1mm,.1mm,.1mm,0">
                    <w:txbxContent>
                      <w:p w14:paraId="670B0BD1" w14:textId="77777777" w:rsidR="009E29BE" w:rsidRPr="002563B4" w:rsidRDefault="009E29BE" w:rsidP="009E29BE">
                        <w:pPr>
                          <w:rPr>
                            <w:rFonts w:ascii="Arial" w:hAnsi="Arial" w:cs="Arial"/>
                            <w:b/>
                            <w:sz w:val="20"/>
                            <w:shd w:val="clear" w:color="auto" w:fill="BFBFBF" w:themeFill="background1" w:themeFillShade="BF"/>
                          </w:rPr>
                        </w:pPr>
                        <w:del w:id="119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delText xml:space="preserve">TV1 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shd w:val="clear" w:color="auto" w:fill="BFBFBF" w:themeFill="background1" w:themeFillShade="BF"/>
                          </w:rPr>
                          <w:t>parketta</w:t>
                        </w:r>
                        <w:ins w:id="120" w:author="Bernát Péter" w:date="2021-03-25T15:22:00Z">
                          <w:r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</w:rPr>
                            <w:t xml:space="preserve"> </w:t>
                          </w:r>
                        </w:ins>
                        <w:del w:id="121" w:author="Bernát Péter" w:date="2021-03-25T15:22:00Z">
                          <w:r w:rsidDel="005F15C4">
                            <w:rPr>
                              <w:rFonts w:ascii="Arial" w:hAnsi="Arial" w:cs="Arial"/>
                              <w:sz w:val="20"/>
                              <w:bdr w:val="single" w:sz="8" w:space="0" w:color="auto"/>
                              <w:shd w:val="clear" w:color="auto" w:fill="FFFFFF" w:themeFill="background1"/>
                            </w:rPr>
                            <w:delText>méret</w:delText>
                          </w:r>
                        </w:del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db</w:t>
                        </w:r>
                        <w:ins w:id="122" w:author="Bernát Péter" w:date="2021-03-29T16:16:00Z">
                          <w:r w:rsidRPr="000A3837">
                            <w:rPr>
                              <w:rFonts w:ascii="Arial" w:hAnsi="Arial" w:cs="Arial"/>
                              <w:sz w:val="20"/>
                              <w:shd w:val="clear" w:color="auto" w:fill="BFBFBF" w:themeFill="background1" w:themeFillShade="BF"/>
                              <w:rPrChange w:id="123" w:author="Bernát Péter" w:date="2021-03-29T16:16:00Z"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</w:rPrChange>
                            </w:rPr>
                            <w:t xml:space="preserve"> </w:t>
                          </w:r>
                        </w:ins>
                        <w:r>
                          <w:rPr>
                            <w:rFonts w:ascii="Arial" w:hAnsi="Arial" w:cs="Arial"/>
                            <w:sz w:val="20"/>
                            <w:bdr w:val="single" w:sz="8" w:space="0" w:color="auto"/>
                            <w:shd w:val="clear" w:color="auto" w:fill="FFFFFF" w:themeFill="background1"/>
                          </w:rPr>
                          <w:t>h</w:t>
                        </w:r>
                      </w:p>
                    </w:txbxContent>
                  </v:textbox>
                  <w10:anchorlock/>
                </v:roundrect>
              </w:pict>
            </mc:Fallback>
          </mc:AlternateContent>
        </w:r>
      </w:ins>
      <w:r>
        <w:t xml:space="preserve"> )! </w:t>
      </w:r>
    </w:p>
    <w:tbl>
      <w:tblPr>
        <w:tblW w:w="4605" w:type="pct"/>
        <w:jc w:val="center"/>
        <w:tblLook w:val="01E0" w:firstRow="1" w:lastRow="1" w:firstColumn="1" w:lastColumn="1" w:noHBand="0" w:noVBand="0"/>
      </w:tblPr>
      <w:tblGrid>
        <w:gridCol w:w="4436"/>
        <w:gridCol w:w="4436"/>
      </w:tblGrid>
      <w:tr w:rsidR="009E29BE" w:rsidRPr="009331FC" w14:paraId="517E11BB" w14:textId="77777777" w:rsidTr="00EA4812">
        <w:trPr>
          <w:trHeight w:val="340"/>
          <w:jc w:val="center"/>
        </w:trPr>
        <w:tc>
          <w:tcPr>
            <w:tcW w:w="2500" w:type="pct"/>
            <w:vAlign w:val="bottom"/>
          </w:tcPr>
          <w:p w14:paraId="0E1BEFB1" w14:textId="77777777" w:rsidR="009E29BE" w:rsidRDefault="009E29BE" w:rsidP="00EA4812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7527F41D" wp14:editId="18CCE284">
                  <wp:extent cx="194400" cy="543600"/>
                  <wp:effectExtent l="0" t="0" r="0" b="8890"/>
                  <wp:docPr id="27" name="Kép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Kép 27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00" cy="543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60C71BB0" w14:textId="77777777" w:rsidR="009E29BE" w:rsidRDefault="009E29BE" w:rsidP="00EA4812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071A9DAD" wp14:editId="231FA069">
                  <wp:extent cx="1519200" cy="514800"/>
                  <wp:effectExtent l="0" t="0" r="5080" b="0"/>
                  <wp:docPr id="28" name="Kép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Kép 28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200" cy="5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29BE" w:rsidRPr="009331FC" w14:paraId="75C684BC" w14:textId="77777777" w:rsidTr="00EA4812">
        <w:trPr>
          <w:trHeight w:val="283"/>
          <w:jc w:val="center"/>
        </w:trPr>
        <w:tc>
          <w:tcPr>
            <w:tcW w:w="2500" w:type="pct"/>
            <w:vAlign w:val="bottom"/>
          </w:tcPr>
          <w:p w14:paraId="6C7B0C8C" w14:textId="77777777" w:rsidR="009E29BE" w:rsidRDefault="009E29BE" w:rsidP="00EA4812">
            <w:pPr>
              <w:pStyle w:val="Plda"/>
              <w:spacing w:before="60"/>
              <w:jc w:val="center"/>
            </w:pPr>
            <w:ins w:id="124" w:author="Bernát Péter" w:date="2021-03-29T16:16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0F599638" wp14:editId="7AE48D0D">
                        <wp:extent cx="575954" cy="216535"/>
                        <wp:effectExtent l="0" t="0" r="14605" b="12065"/>
                        <wp:docPr id="23" name="Szövegdoboz 23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575954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4F988DE3" w14:textId="77777777" w:rsidR="009E29BE" w:rsidRPr="002563B4" w:rsidRDefault="009E29BE" w:rsidP="009E29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125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tégla</w:t>
                                    </w:r>
                                    <w:ins w:id="126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127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30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0F599638" id="Szövegdoboz 23" o:spid="_x0000_s1039" style="width:45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" fillcolor="#bfbfbf [2412]" strokecolor="black [3213]" strokeweight="1pt">
                        <v:textbox inset=".1mm,.1mm,.1mm,0">
                          <w:txbxContent>
                            <w:p w14:paraId="4F988DE3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28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tégla</w:t>
                              </w:r>
                              <w:ins w:id="129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30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30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2500" w:type="pct"/>
            <w:vAlign w:val="bottom"/>
          </w:tcPr>
          <w:p w14:paraId="479D39FD" w14:textId="77777777" w:rsidR="009E29BE" w:rsidRDefault="009E29BE" w:rsidP="00EA4812">
            <w:pPr>
              <w:pStyle w:val="Plda"/>
              <w:spacing w:before="60"/>
              <w:jc w:val="center"/>
            </w:pPr>
            <w:ins w:id="131" w:author="Bernát Péter" w:date="2021-03-29T16:16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2D041A18" wp14:editId="1169D3A1">
                        <wp:extent cx="659958" cy="216535"/>
                        <wp:effectExtent l="0" t="0" r="26035" b="12065"/>
                        <wp:docPr id="24" name="Szövegdoboz 24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659958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4379CB6B" w14:textId="77777777" w:rsidR="009E29BE" w:rsidRPr="002563B4" w:rsidRDefault="009E29BE" w:rsidP="009E29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132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sor1</w:t>
                                    </w:r>
                                    <w:ins w:id="133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134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5</w:t>
                                    </w:r>
                                    <w:ins w:id="135" w:author="Bernát Péter" w:date="2021-03-29T16:16:00Z">
                                      <w:r w:rsidRPr="000A3837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  <w:rPrChange w:id="136" w:author="Bernát Péter" w:date="2021-03-29T16:16:00Z">
                                            <w:rPr>
                                              <w:rFonts w:ascii="Arial" w:hAnsi="Arial" w:cs="Arial"/>
                                              <w:sz w:val="20"/>
                                              <w:bdr w:val="single" w:sz="8" w:space="0" w:color="auto"/>
                                              <w:shd w:val="clear" w:color="auto" w:fill="FFFFFF" w:themeFill="background1"/>
                                            </w:rPr>
                                          </w:rPrChange>
                                        </w:rPr>
                                        <w:t xml:space="preserve"> </w:t>
                                      </w:r>
                                    </w:ins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2D041A18" id="Szövegdoboz 24" o:spid="_x0000_s1040" style="width:51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" fillcolor="#bfbfbf [2412]" strokecolor="black [3213]" strokeweight="1pt">
                        <v:textbox inset=".1mm,.1mm,.1mm,0">
                          <w:txbxContent>
                            <w:p w14:paraId="4379CB6B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37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sor1</w:t>
                              </w:r>
                              <w:ins w:id="138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39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5</w:t>
                              </w:r>
                              <w:ins w:id="140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141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20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</w:tr>
      <w:tr w:rsidR="009E29BE" w:rsidRPr="009331FC" w14:paraId="475B7789" w14:textId="77777777" w:rsidTr="00EA4812">
        <w:trPr>
          <w:trHeight w:val="283"/>
          <w:jc w:val="center"/>
        </w:trPr>
        <w:tc>
          <w:tcPr>
            <w:tcW w:w="2500" w:type="pct"/>
            <w:vAlign w:val="bottom"/>
          </w:tcPr>
          <w:p w14:paraId="5BDF1ABA" w14:textId="77777777" w:rsidR="009E29BE" w:rsidRDefault="009E29BE" w:rsidP="00EA4812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23E870DA" wp14:editId="273E18DD">
                  <wp:extent cx="1519200" cy="514800"/>
                  <wp:effectExtent l="0" t="0" r="5080" b="0"/>
                  <wp:docPr id="29" name="Kép 29" descr="A képen négyzet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Kép 29" descr="A képen négyzet látható&#10;&#10;Automatikusan generált leírás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19200" cy="51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19114A48" w14:textId="77777777" w:rsidR="009E29BE" w:rsidRDefault="009E29BE" w:rsidP="00EA4812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144C9C92" wp14:editId="5A1F4F0D">
                  <wp:extent cx="1645200" cy="889200"/>
                  <wp:effectExtent l="0" t="0" r="0" b="6350"/>
                  <wp:docPr id="30" name="Kép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Kép 30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200" cy="88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E29BE" w:rsidRPr="009331FC" w14:paraId="244A9A73" w14:textId="77777777" w:rsidTr="00EA4812">
        <w:trPr>
          <w:trHeight w:val="227"/>
          <w:jc w:val="center"/>
        </w:trPr>
        <w:tc>
          <w:tcPr>
            <w:tcW w:w="2500" w:type="pct"/>
            <w:vAlign w:val="bottom"/>
          </w:tcPr>
          <w:p w14:paraId="1B059245" w14:textId="77777777" w:rsidR="009E29BE" w:rsidRDefault="009E29BE" w:rsidP="00EA4812">
            <w:pPr>
              <w:pStyle w:val="Plda"/>
              <w:spacing w:before="60"/>
              <w:jc w:val="center"/>
            </w:pPr>
            <w:ins w:id="142" w:author="Bernát Péter" w:date="2021-03-29T16:16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7E288088" wp14:editId="72D7E74D">
                        <wp:extent cx="659958" cy="216535"/>
                        <wp:effectExtent l="0" t="0" r="26035" b="12065"/>
                        <wp:docPr id="25" name="Szövegdoboz 25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659958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1ADF3BB4" w14:textId="77777777" w:rsidR="009E29BE" w:rsidRPr="002563B4" w:rsidRDefault="009E29BE" w:rsidP="009E29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143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sor2</w:t>
                                    </w:r>
                                    <w:ins w:id="144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145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5</w:t>
                                    </w:r>
                                    <w:ins w:id="146" w:author="Bernát Péter" w:date="2021-03-29T16:16:00Z">
                                      <w:r w:rsidRPr="000A3837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  <w:rPrChange w:id="147" w:author="Bernát Péter" w:date="2021-03-29T16:16:00Z">
                                            <w:rPr>
                                              <w:rFonts w:ascii="Arial" w:hAnsi="Arial" w:cs="Arial"/>
                                              <w:sz w:val="20"/>
                                              <w:bdr w:val="single" w:sz="8" w:space="0" w:color="auto"/>
                                              <w:shd w:val="clear" w:color="auto" w:fill="FFFFFF" w:themeFill="background1"/>
                                            </w:rPr>
                                          </w:rPrChange>
                                        </w:rPr>
                                        <w:t xml:space="preserve"> </w:t>
                                      </w:r>
                                    </w:ins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7E288088" id="Szövegdoboz 25" o:spid="_x0000_s1041" style="width:51.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" fillcolor="#bfbfbf [2412]" strokecolor="black [3213]" strokeweight="1pt">
                        <v:textbox inset=".1mm,.1mm,.1mm,0">
                          <w:txbxContent>
                            <w:p w14:paraId="1ADF3BB4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48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sor2</w:t>
                              </w:r>
                              <w:ins w:id="149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50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5</w:t>
                              </w:r>
                              <w:ins w:id="151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152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20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  <w:tc>
          <w:tcPr>
            <w:tcW w:w="2500" w:type="pct"/>
          </w:tcPr>
          <w:p w14:paraId="3FC93031" w14:textId="77777777" w:rsidR="009E29BE" w:rsidRDefault="009E29BE" w:rsidP="00EA4812">
            <w:pPr>
              <w:pStyle w:val="Plda"/>
              <w:spacing w:before="60"/>
              <w:jc w:val="center"/>
            </w:pPr>
            <w:ins w:id="153" w:author="Bernát Péter" w:date="2021-03-29T16:16:00Z">
              <w:r w:rsidRPr="005F15C4">
                <w:rPr>
                  <w:noProof/>
                  <w:position w:val="-12"/>
                </w:rPr>
                <mc:AlternateContent>
                  <mc:Choice Requires="wps">
                    <w:drawing>
                      <wp:inline distT="0" distB="0" distL="0" distR="0" wp14:anchorId="5FD16597" wp14:editId="7F332BFE">
                        <wp:extent cx="874644" cy="216535"/>
                        <wp:effectExtent l="0" t="0" r="20955" b="12065"/>
                        <wp:docPr id="26" name="Szövegdoboz 26"/>
                        <wp:cNvGraphicFramePr/>
                        <a:graphic xmlns:a="http://schemas.openxmlformats.org/drawingml/2006/main">
                          <a:graphicData uri="http://schemas.microsoft.com/office/word/2010/wordprocessingShape">
                            <wps:wsp>
                              <wps:cNvSpPr txBox="1"/>
                              <wps:spPr>
                                <a:xfrm>
                                  <a:off x="0" y="0"/>
                                  <a:ext cx="874644" cy="216535"/>
                                </a:xfrm>
                                <a:prstGeom prst="roundRect">
                                  <a:avLst>
                                    <a:gd name="adj" fmla="val 23265"/>
                                  </a:avLst>
                                </a:prstGeom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  <a:ln w="127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txbx>
                                <w:txbxContent>
                                  <w:p w14:paraId="49CE5B7E" w14:textId="77777777" w:rsidR="009E29BE" w:rsidRPr="002563B4" w:rsidRDefault="009E29BE" w:rsidP="009E29BE">
                                    <w:pPr>
                                      <w:rPr>
                                        <w:rFonts w:ascii="Arial" w:hAnsi="Arial" w:cs="Arial"/>
                                        <w:b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</w:pPr>
                                    <w:del w:id="154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delText xml:space="preserve">TV1 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shd w:val="clear" w:color="auto" w:fill="BFBFBF" w:themeFill="background1" w:themeFillShade="BF"/>
                                      </w:rPr>
                                      <w:t>parketta</w:t>
                                    </w:r>
                                    <w:ins w:id="155" w:author="Bernát Péter" w:date="2021-03-25T15:22:00Z">
                                      <w:r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</w:rPr>
                                        <w:t xml:space="preserve"> </w:t>
                                      </w:r>
                                    </w:ins>
                                    <w:del w:id="156" w:author="Bernát Péter" w:date="2021-03-25T15:22:00Z">
                                      <w:r w:rsidDel="005F15C4">
                                        <w:rPr>
                                          <w:rFonts w:ascii="Arial" w:hAnsi="Arial" w:cs="Arial"/>
                                          <w:sz w:val="20"/>
                                          <w:bdr w:val="single" w:sz="8" w:space="0" w:color="auto"/>
                                          <w:shd w:val="clear" w:color="auto" w:fill="FFFFFF" w:themeFill="background1"/>
                                        </w:rPr>
                                        <w:delText>méret</w:delText>
                                      </w:r>
                                    </w:del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5</w:t>
                                    </w:r>
                                    <w:ins w:id="157" w:author="Bernát Péter" w:date="2021-03-29T16:16:00Z">
                                      <w:r w:rsidRPr="000A3837">
                                        <w:rPr>
                                          <w:rFonts w:ascii="Arial" w:hAnsi="Arial" w:cs="Arial"/>
                                          <w:sz w:val="20"/>
                                          <w:shd w:val="clear" w:color="auto" w:fill="BFBFBF" w:themeFill="background1" w:themeFillShade="BF"/>
                                          <w:rPrChange w:id="158" w:author="Bernát Péter" w:date="2021-03-29T16:16:00Z">
                                            <w:rPr>
                                              <w:rFonts w:ascii="Arial" w:hAnsi="Arial" w:cs="Arial"/>
                                              <w:sz w:val="20"/>
                                              <w:bdr w:val="single" w:sz="8" w:space="0" w:color="auto"/>
                                              <w:shd w:val="clear" w:color="auto" w:fill="FFFFFF" w:themeFill="background1"/>
                                            </w:rPr>
                                          </w:rPrChange>
                                        </w:rPr>
                                        <w:t xml:space="preserve"> </w:t>
                                      </w:r>
                                    </w:ins>
                                    <w:r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  <w:t>20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a:graphicData>
                        </a:graphic>
                      </wp:inline>
                    </w:drawing>
                  </mc:Choice>
                  <mc:Fallback>
                    <w:pict>
                      <v:roundrect w14:anchorId="5FD16597" id="Szövegdoboz 26" o:spid="_x0000_s1042" style="width:68.8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" fillcolor="#bfbfbf [2412]" strokecolor="black [3213]" strokeweight="1pt">
                        <v:textbox inset=".1mm,.1mm,.1mm,0">
                          <w:txbxContent>
                            <w:p w14:paraId="49CE5B7E" w14:textId="77777777" w:rsidR="009E29BE" w:rsidRPr="002563B4" w:rsidRDefault="009E29BE" w:rsidP="009E29BE">
                              <w:pPr>
                                <w:rPr>
                                  <w:rFonts w:ascii="Arial" w:hAnsi="Arial" w:cs="Arial"/>
                                  <w:b/>
                                  <w:sz w:val="20"/>
                                  <w:shd w:val="clear" w:color="auto" w:fill="BFBFBF" w:themeFill="background1" w:themeFillShade="BF"/>
                                </w:rPr>
                              </w:pPr>
                              <w:del w:id="159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delText xml:space="preserve">TV1 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shd w:val="clear" w:color="auto" w:fill="BFBFBF" w:themeFill="background1" w:themeFillShade="BF"/>
                                </w:rPr>
                                <w:t>parketta</w:t>
                              </w:r>
                              <w:ins w:id="160" w:author="Bernát Péter" w:date="2021-03-25T15:22:00Z">
                                <w:r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</w:rPr>
                                  <w:t xml:space="preserve"> </w:t>
                                </w:r>
                              </w:ins>
                              <w:del w:id="161" w:author="Bernát Péter" w:date="2021-03-25T15:22:00Z">
                                <w:r w:rsidDel="005F15C4">
                                  <w:rPr>
                                    <w:rFonts w:ascii="Arial" w:hAnsi="Arial" w:cs="Arial"/>
                                    <w:sz w:val="20"/>
                                    <w:bdr w:val="single" w:sz="8" w:space="0" w:color="auto"/>
                                    <w:shd w:val="clear" w:color="auto" w:fill="FFFFFF" w:themeFill="background1"/>
                                  </w:rPr>
                                  <w:delText>méret</w:delText>
                                </w:r>
                              </w:del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5</w:t>
                              </w:r>
                              <w:ins w:id="162" w:author="Bernát Péter" w:date="2021-03-29T16:16:00Z">
                                <w:r w:rsidRPr="000A3837">
                                  <w:rPr>
                                    <w:rFonts w:ascii="Arial" w:hAnsi="Arial" w:cs="Arial"/>
                                    <w:sz w:val="20"/>
                                    <w:shd w:val="clear" w:color="auto" w:fill="BFBFBF" w:themeFill="background1" w:themeFillShade="BF"/>
                                    <w:rPrChange w:id="163" w:author="Bernát Péter" w:date="2021-03-29T16:16:00Z">
                                      <w:rPr>
                                        <w:rFonts w:ascii="Arial" w:hAnsi="Arial" w:cs="Arial"/>
                                        <w:sz w:val="20"/>
                                        <w:bdr w:val="single" w:sz="8" w:space="0" w:color="auto"/>
                                        <w:shd w:val="clear" w:color="auto" w:fill="FFFFFF" w:themeFill="background1"/>
                                      </w:rPr>
                                    </w:rPrChange>
                                  </w:rPr>
                                  <w:t xml:space="preserve"> </w:t>
                                </w:r>
                              </w:ins>
                              <w:r>
                                <w:rPr>
                                  <w:rFonts w:ascii="Arial" w:hAnsi="Arial" w:cs="Arial"/>
                                  <w:sz w:val="20"/>
                                  <w:bdr w:val="single" w:sz="8" w:space="0" w:color="auto"/>
                                  <w:shd w:val="clear" w:color="auto" w:fill="FFFFFF" w:themeFill="background1"/>
                                </w:rPr>
                                <w:t>20</w:t>
                              </w:r>
                            </w:p>
                          </w:txbxContent>
                        </v:textbox>
                        <w10:anchorlock/>
                      </v:roundrect>
                    </w:pict>
                  </mc:Fallback>
                </mc:AlternateContent>
              </w:r>
            </w:ins>
          </w:p>
        </w:tc>
      </w:tr>
    </w:tbl>
    <w:p w14:paraId="215D92FF" w14:textId="77A98B04" w:rsidR="00A365DF" w:rsidRDefault="00A365DF" w:rsidP="00766340">
      <w:pPr>
        <w:pStyle w:val="Megolds"/>
      </w:pPr>
    </w:p>
    <w:sectPr w:rsidR="00A365DF">
      <w:headerReference w:type="default" r:id="rId22"/>
      <w:footerReference w:type="default" r:id="rId23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90" w:author="Bernát Péter" w:date="2021-03-30T14:50:00Z" w:initials="BP">
    <w:p w14:paraId="692B9CD1" w14:textId="77777777" w:rsidR="009E29BE" w:rsidRDefault="009E29BE" w:rsidP="009E29BE">
      <w:pPr>
        <w:pStyle w:val="Jegyzetszveg"/>
      </w:pPr>
      <w:r>
        <w:rPr>
          <w:rStyle w:val="Jegyzethivatkozs"/>
        </w:rPr>
        <w:annotationRef/>
      </w:r>
      <w:r>
        <w:t>Itt az eredeti feladatlapon is van elírás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92B9CD1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0DB947" w16cex:dateUtc="2021-03-30T12:5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92B9CD1" w16cid:durableId="240DB947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D0535A" w14:textId="77777777" w:rsidR="008B708F" w:rsidRDefault="008B708F" w:rsidP="00A61103">
      <w:r>
        <w:separator/>
      </w:r>
    </w:p>
  </w:endnote>
  <w:endnote w:type="continuationSeparator" w:id="0">
    <w:p w14:paraId="0C257F45" w14:textId="77777777" w:rsidR="008B708F" w:rsidRDefault="008B708F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6258A" w14:textId="7BB605F2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766340">
      <w:rPr>
        <w:noProof/>
      </w:rPr>
      <w:t>1</w:t>
    </w:r>
    <w:r w:rsidRPr="009331FC">
      <w:fldChar w:fldCharType="end"/>
    </w:r>
    <w:r w:rsidRPr="009331FC">
      <w:t>. oldal</w:t>
    </w:r>
    <w:r w:rsidRPr="009331FC">
      <w:tab/>
      <w:t>20</w:t>
    </w:r>
    <w:r w:rsidR="00B8200D">
      <w:t>2</w:t>
    </w:r>
    <w:r w:rsidR="00E862D2">
      <w:t>1</w:t>
    </w:r>
    <w:r w:rsidRPr="009331FC">
      <w:t>.0</w:t>
    </w:r>
    <w:r w:rsidR="0019017E">
      <w:t>3</w:t>
    </w:r>
    <w:r w:rsidRPr="009331FC">
      <w:t>.</w:t>
    </w:r>
    <w:r w:rsidR="00E862D2">
      <w:t>12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FCC42" w14:textId="77777777" w:rsidR="008B708F" w:rsidRDefault="008B708F" w:rsidP="00A61103">
      <w:r>
        <w:separator/>
      </w:r>
    </w:p>
  </w:footnote>
  <w:footnote w:type="continuationSeparator" w:id="0">
    <w:p w14:paraId="44DB466B" w14:textId="77777777" w:rsidR="008B708F" w:rsidRDefault="008B708F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DEA79" w14:textId="77777777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2021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Bernát Péter">
    <w15:presenceInfo w15:providerId="None" w15:userId="Bernát Pét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5162"/>
    <w:rsid w:val="000734DF"/>
    <w:rsid w:val="00073B58"/>
    <w:rsid w:val="00080B32"/>
    <w:rsid w:val="000843A8"/>
    <w:rsid w:val="000857AC"/>
    <w:rsid w:val="00091023"/>
    <w:rsid w:val="00095509"/>
    <w:rsid w:val="000A4E7C"/>
    <w:rsid w:val="000B0FE5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13097"/>
    <w:rsid w:val="001416A4"/>
    <w:rsid w:val="001447AB"/>
    <w:rsid w:val="00160E6F"/>
    <w:rsid w:val="001633A9"/>
    <w:rsid w:val="00170824"/>
    <w:rsid w:val="001802E2"/>
    <w:rsid w:val="0019017E"/>
    <w:rsid w:val="00195476"/>
    <w:rsid w:val="00196EAA"/>
    <w:rsid w:val="001A01B4"/>
    <w:rsid w:val="001A1052"/>
    <w:rsid w:val="001A2993"/>
    <w:rsid w:val="001A2BBD"/>
    <w:rsid w:val="001A70F0"/>
    <w:rsid w:val="001B0879"/>
    <w:rsid w:val="001B09CA"/>
    <w:rsid w:val="001D00E1"/>
    <w:rsid w:val="001D05C0"/>
    <w:rsid w:val="001D4BC9"/>
    <w:rsid w:val="001D6C23"/>
    <w:rsid w:val="001E16CB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35E2"/>
    <w:rsid w:val="003F2330"/>
    <w:rsid w:val="00401D01"/>
    <w:rsid w:val="0040674E"/>
    <w:rsid w:val="00410492"/>
    <w:rsid w:val="00414E9F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D7BA4"/>
    <w:rsid w:val="004E008B"/>
    <w:rsid w:val="004E3908"/>
    <w:rsid w:val="004E3FC3"/>
    <w:rsid w:val="00504393"/>
    <w:rsid w:val="0051188B"/>
    <w:rsid w:val="005202F0"/>
    <w:rsid w:val="00534D1A"/>
    <w:rsid w:val="00535D4E"/>
    <w:rsid w:val="0053760F"/>
    <w:rsid w:val="00542958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B0654"/>
    <w:rsid w:val="005C0842"/>
    <w:rsid w:val="005C10F2"/>
    <w:rsid w:val="005D6C62"/>
    <w:rsid w:val="005F25BB"/>
    <w:rsid w:val="005F56C9"/>
    <w:rsid w:val="00606A6D"/>
    <w:rsid w:val="00616435"/>
    <w:rsid w:val="00616CC6"/>
    <w:rsid w:val="006225D7"/>
    <w:rsid w:val="006274C6"/>
    <w:rsid w:val="006304A7"/>
    <w:rsid w:val="0063271E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6E77"/>
    <w:rsid w:val="00697879"/>
    <w:rsid w:val="006B072D"/>
    <w:rsid w:val="006B22A0"/>
    <w:rsid w:val="006B2C8C"/>
    <w:rsid w:val="006C3505"/>
    <w:rsid w:val="006D27A4"/>
    <w:rsid w:val="006D3D4A"/>
    <w:rsid w:val="006E2A9D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5464"/>
    <w:rsid w:val="00750F51"/>
    <w:rsid w:val="007544E3"/>
    <w:rsid w:val="00757FC0"/>
    <w:rsid w:val="00762F2D"/>
    <w:rsid w:val="00766340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679"/>
    <w:rsid w:val="0081515F"/>
    <w:rsid w:val="00815C9D"/>
    <w:rsid w:val="00831332"/>
    <w:rsid w:val="00837504"/>
    <w:rsid w:val="00846CE5"/>
    <w:rsid w:val="0085171C"/>
    <w:rsid w:val="00853CA4"/>
    <w:rsid w:val="008737A1"/>
    <w:rsid w:val="00876BA9"/>
    <w:rsid w:val="00882363"/>
    <w:rsid w:val="0088716C"/>
    <w:rsid w:val="00887392"/>
    <w:rsid w:val="00890B2D"/>
    <w:rsid w:val="00892A36"/>
    <w:rsid w:val="00897EBA"/>
    <w:rsid w:val="008A2862"/>
    <w:rsid w:val="008A72B9"/>
    <w:rsid w:val="008B708F"/>
    <w:rsid w:val="008C7DAA"/>
    <w:rsid w:val="008D173A"/>
    <w:rsid w:val="008F078D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7903"/>
    <w:rsid w:val="00977F1D"/>
    <w:rsid w:val="00991F46"/>
    <w:rsid w:val="009979E8"/>
    <w:rsid w:val="009A0BCC"/>
    <w:rsid w:val="009A372A"/>
    <w:rsid w:val="009B33E4"/>
    <w:rsid w:val="009B3955"/>
    <w:rsid w:val="009B7E9B"/>
    <w:rsid w:val="009C2920"/>
    <w:rsid w:val="009C3B00"/>
    <w:rsid w:val="009C542B"/>
    <w:rsid w:val="009C6A27"/>
    <w:rsid w:val="009D5832"/>
    <w:rsid w:val="009E1740"/>
    <w:rsid w:val="009E29BE"/>
    <w:rsid w:val="009F0009"/>
    <w:rsid w:val="00A05634"/>
    <w:rsid w:val="00A13B36"/>
    <w:rsid w:val="00A16DF6"/>
    <w:rsid w:val="00A23B78"/>
    <w:rsid w:val="00A3346C"/>
    <w:rsid w:val="00A3520E"/>
    <w:rsid w:val="00A361FD"/>
    <w:rsid w:val="00A362B8"/>
    <w:rsid w:val="00A365A6"/>
    <w:rsid w:val="00A365DF"/>
    <w:rsid w:val="00A36661"/>
    <w:rsid w:val="00A478EA"/>
    <w:rsid w:val="00A6063C"/>
    <w:rsid w:val="00A61103"/>
    <w:rsid w:val="00A62368"/>
    <w:rsid w:val="00A66360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10561"/>
    <w:rsid w:val="00B12AC2"/>
    <w:rsid w:val="00B14CC5"/>
    <w:rsid w:val="00B16790"/>
    <w:rsid w:val="00B23E02"/>
    <w:rsid w:val="00B26689"/>
    <w:rsid w:val="00B35DD9"/>
    <w:rsid w:val="00B36204"/>
    <w:rsid w:val="00B415FE"/>
    <w:rsid w:val="00B50438"/>
    <w:rsid w:val="00B52D26"/>
    <w:rsid w:val="00B538AA"/>
    <w:rsid w:val="00B57311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C01A2D"/>
    <w:rsid w:val="00C116B7"/>
    <w:rsid w:val="00C17886"/>
    <w:rsid w:val="00C17DE7"/>
    <w:rsid w:val="00C23813"/>
    <w:rsid w:val="00C26D05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380A"/>
    <w:rsid w:val="00C86663"/>
    <w:rsid w:val="00C94502"/>
    <w:rsid w:val="00C960D2"/>
    <w:rsid w:val="00CA14C0"/>
    <w:rsid w:val="00CA4BD7"/>
    <w:rsid w:val="00CB024E"/>
    <w:rsid w:val="00CB31B9"/>
    <w:rsid w:val="00CB608C"/>
    <w:rsid w:val="00CC0DA3"/>
    <w:rsid w:val="00CC2999"/>
    <w:rsid w:val="00CC3FD0"/>
    <w:rsid w:val="00CC55F5"/>
    <w:rsid w:val="00CD4E70"/>
    <w:rsid w:val="00CD5AF3"/>
    <w:rsid w:val="00CE271A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80263"/>
    <w:rsid w:val="00D8150A"/>
    <w:rsid w:val="00D8339B"/>
    <w:rsid w:val="00D94FE6"/>
    <w:rsid w:val="00D97E69"/>
    <w:rsid w:val="00DB1DEF"/>
    <w:rsid w:val="00DB1EE1"/>
    <w:rsid w:val="00DB25C2"/>
    <w:rsid w:val="00DB3D35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862D2"/>
    <w:rsid w:val="00E87EDB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EF02AE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56CB1"/>
    <w:rsid w:val="00F64281"/>
    <w:rsid w:val="00F77443"/>
    <w:rsid w:val="00F82AE0"/>
    <w:rsid w:val="00F94BC4"/>
    <w:rsid w:val="00F96CF1"/>
    <w:rsid w:val="00F975EA"/>
    <w:rsid w:val="00FA45F2"/>
    <w:rsid w:val="00FA4618"/>
    <w:rsid w:val="00FA64BE"/>
    <w:rsid w:val="00FB482A"/>
    <w:rsid w:val="00FC22B8"/>
    <w:rsid w:val="00FC45ED"/>
    <w:rsid w:val="00FC5E3B"/>
    <w:rsid w:val="00FC5FD9"/>
    <w:rsid w:val="00FC7631"/>
    <w:rsid w:val="00FD7F20"/>
    <w:rsid w:val="00FE16CB"/>
    <w:rsid w:val="00FE3168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9E29B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9E29BE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9E29BE"/>
    <w:rPr>
      <w:rFonts w:ascii="Garamond" w:hAnsi="Garamon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microsoft.com/office/2018/08/relationships/commentsExtensible" Target="commentsExtensible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comments" Target="comments.xm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19C925-7335-44CD-A9FA-440AA22D8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Bernát Péter</cp:lastModifiedBy>
  <cp:revision>4</cp:revision>
  <cp:lastPrinted>2016-01-18T11:10:00Z</cp:lastPrinted>
  <dcterms:created xsi:type="dcterms:W3CDTF">2021-03-30T13:08:00Z</dcterms:created>
  <dcterms:modified xsi:type="dcterms:W3CDTF">2021-03-30T13:09:00Z</dcterms:modified>
</cp:coreProperties>
</file>