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610DBB" w14:textId="77777777" w:rsidR="009F0009" w:rsidRDefault="00EF02AE" w:rsidP="00606A6D">
      <w:pPr>
        <w:pStyle w:val="Bekezds"/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1DDD1203" wp14:editId="4508BA9B">
            <wp:simplePos x="0" y="0"/>
            <wp:positionH relativeFrom="margin">
              <wp:posOffset>5632450</wp:posOffset>
            </wp:positionH>
            <wp:positionV relativeFrom="paragraph">
              <wp:posOffset>819785</wp:posOffset>
            </wp:positionV>
            <wp:extent cx="363855" cy="1040130"/>
            <wp:effectExtent l="0" t="0" r="0" b="0"/>
            <wp:wrapSquare wrapText="bothSides"/>
            <wp:docPr id="14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" cy="1040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0009">
        <w:t>Kérjük a tisztelt kollégákat, hogy a dolgozatokat az egységes értéke</w:t>
      </w:r>
      <w:r w:rsidR="00B36204">
        <w:t>lés érdekében szigorúan az aláb</w:t>
      </w:r>
      <w:r w:rsidR="009F0009">
        <w:t xml:space="preserve">bi útmutató szerint pontozzák, a megadott részpontszámokat ne bontsák tovább! Vagyis ha egy részmegoldásra pl. 3 pontot </w:t>
      </w:r>
      <w:proofErr w:type="spellStart"/>
      <w:r w:rsidR="009F0009">
        <w:t>javasolunk</w:t>
      </w:r>
      <w:proofErr w:type="spellEnd"/>
      <w:r w:rsidR="009F0009">
        <w:t xml:space="preserve">, akkor arra vagy 0, vagy 3 pont adható. (Természetesen az útmutatótól eltérő megoldások is lehetnek jók.) </w:t>
      </w:r>
      <w:r w:rsidR="00FB482A">
        <w:t>Több olyan feladat is van, ahol nem kérünk pontos egyezést. Itt a pont akkor adható meg, ha a megoldás nem tér el nagyon a mintától.</w:t>
      </w:r>
    </w:p>
    <w:p w14:paraId="65588C2F" w14:textId="77777777" w:rsidR="001E16CB" w:rsidRPr="00B8200D" w:rsidRDefault="001E16CB" w:rsidP="001E16CB">
      <w:pPr>
        <w:pStyle w:val="Feladat"/>
        <w:rPr>
          <w:u w:val="none"/>
        </w:rPr>
      </w:pPr>
      <w:r w:rsidRPr="00B07471">
        <w:t>1. feladat</w:t>
      </w:r>
      <w:r w:rsidRPr="00B8200D">
        <w:rPr>
          <w:u w:val="none"/>
        </w:rPr>
        <w:t xml:space="preserve">: </w:t>
      </w:r>
      <w:r w:rsidR="00D35714">
        <w:rPr>
          <w:u w:val="none"/>
        </w:rPr>
        <w:t>Tornagyakorlatok</w:t>
      </w:r>
      <w:r w:rsidRPr="00B8200D">
        <w:rPr>
          <w:u w:val="none"/>
        </w:rPr>
        <w:t xml:space="preserve"> (60 pont)</w:t>
      </w:r>
    </w:p>
    <w:p w14:paraId="1106CB55" w14:textId="0EAFA02E" w:rsidR="00DB1DEF" w:rsidRDefault="00DB1DEF" w:rsidP="00DB1DEF">
      <w:pPr>
        <w:pStyle w:val="Bekezds"/>
      </w:pPr>
      <w:r>
        <w:t xml:space="preserve">Készítsd el a következő tornagyakorlatokat rajzoló </w:t>
      </w:r>
      <w:r w:rsidRPr="00961AE7">
        <w:t>eljárásokat (</w:t>
      </w:r>
      <w:r w:rsidR="00961AE7" w:rsidRPr="00961AE7">
        <w:t> </w:t>
      </w:r>
      <w:ins w:id="0" w:author="Bernát Péter" w:date="2021-03-29T16:15:00Z">
        <w:r w:rsidR="00961AE7" w:rsidRPr="00961AE7">
          <w:rPr>
            <w:noProof/>
            <w:position w:val="-12"/>
          </w:rPr>
          <mc:AlternateContent>
            <mc:Choice Requires="wps">
              <w:drawing>
                <wp:inline distT="0" distB="0" distL="0" distR="0" wp14:anchorId="7677AEEB" wp14:editId="7F69C298">
                  <wp:extent cx="559558" cy="216535"/>
                  <wp:effectExtent l="0" t="0" r="12065" b="12065"/>
                  <wp:docPr id="33" name="Szövegdoboz 3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559558" cy="216535"/>
                          </a:xfrm>
                          <a:prstGeom prst="roundRect">
                            <a:avLst>
                              <a:gd name="adj" fmla="val 23265"/>
                            </a:avLst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3FACAC12" w14:textId="03CF34EE" w:rsidR="00961AE7" w:rsidRPr="002563B4" w:rsidRDefault="00961AE7" w:rsidP="00961AE7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hd w:val="clear" w:color="auto" w:fill="BFBFBF" w:themeFill="background1" w:themeFillShade="BF"/>
                                </w:rPr>
                              </w:pPr>
                              <w:del w:id="1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delText xml:space="preserve">TV1 </w:delText>
                                </w:r>
                              </w:del>
                              <w:r>
                                <w:rPr>
                                  <w:rFonts w:ascii="Arial" w:hAnsi="Arial" w:cs="Arial"/>
                                  <w:sz w:val="20"/>
                                  <w:shd w:val="clear" w:color="auto" w:fill="BFBFBF" w:themeFill="background1" w:themeFillShade="BF"/>
                                </w:rPr>
                                <w:t>torna1</w:t>
                              </w:r>
                              <w:ins w:id="2" w:author="Bernát Péter" w:date="2021-03-25T15:22:00Z">
                                <w:r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t xml:space="preserve"> </w:t>
                                </w:r>
                              </w:ins>
                              <w:del w:id="3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bdr w:val="single" w:sz="8" w:space="0" w:color="auto"/>
                                    <w:shd w:val="clear" w:color="auto" w:fill="FFFFFF" w:themeFill="background1"/>
                                  </w:rPr>
                                  <w:delText>méret</w:delText>
                                </w:r>
                              </w:del>
                              <w:r>
                                <w:rPr>
                                  <w:rFonts w:ascii="Arial" w:hAnsi="Arial" w:cs="Arial"/>
                                  <w:sz w:val="20"/>
                                  <w:bdr w:val="single" w:sz="8" w:space="0" w:color="auto"/>
                                  <w:shd w:val="clear" w:color="auto" w:fill="FFFFFF" w:themeFill="background1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roundrect w14:anchorId="7677AEEB" id="Szövegdoboz 33" o:spid="_x0000_s1026" style="width:44.0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" fillcolor="#bfbfbf [2412]" strokecolor="black [3213]" strokeweight="1pt">
                  <v:textbox inset=".1mm,.1mm,.1mm,0">
                    <w:txbxContent>
                      <w:p w14:paraId="3FACAC12" w14:textId="03CF34EE" w:rsidR="00961AE7" w:rsidRPr="002563B4" w:rsidRDefault="00961AE7" w:rsidP="00961AE7">
                        <w:pPr>
                          <w:rPr>
                            <w:rFonts w:ascii="Arial" w:hAnsi="Arial" w:cs="Arial"/>
                            <w:b/>
                            <w:sz w:val="20"/>
                            <w:shd w:val="clear" w:color="auto" w:fill="BFBFBF" w:themeFill="background1" w:themeFillShade="BF"/>
                          </w:rPr>
                        </w:pPr>
                        <w:del w:id="4" w:author="Bernát Péter" w:date="2021-03-25T15:22:00Z">
                          <w:r w:rsidDel="005F15C4">
                            <w:rPr>
                              <w:rFonts w:ascii="Arial" w:hAnsi="Arial" w:cs="Arial"/>
                              <w:sz w:val="20"/>
                              <w:shd w:val="clear" w:color="auto" w:fill="BFBFBF" w:themeFill="background1" w:themeFillShade="BF"/>
                            </w:rPr>
                            <w:delText xml:space="preserve">TV1 </w:delText>
                          </w:r>
                        </w:del>
                        <w:r>
                          <w:rPr>
                            <w:rFonts w:ascii="Arial" w:hAnsi="Arial" w:cs="Arial"/>
                            <w:sz w:val="20"/>
                            <w:shd w:val="clear" w:color="auto" w:fill="BFBFBF" w:themeFill="background1" w:themeFillShade="BF"/>
                          </w:rPr>
                          <w:t>torna1</w:t>
                        </w:r>
                        <w:ins w:id="5" w:author="Bernát Péter" w:date="2021-03-25T15:22:00Z">
                          <w:r>
                            <w:rPr>
                              <w:rFonts w:ascii="Arial" w:hAnsi="Arial" w:cs="Arial"/>
                              <w:sz w:val="20"/>
                              <w:shd w:val="clear" w:color="auto" w:fill="BFBFBF" w:themeFill="background1" w:themeFillShade="BF"/>
                            </w:rPr>
                            <w:t xml:space="preserve"> </w:t>
                          </w:r>
                        </w:ins>
                        <w:del w:id="6" w:author="Bernát Péter" w:date="2021-03-25T15:22:00Z">
                          <w:r w:rsidDel="005F15C4">
                            <w:rPr>
                              <w:rFonts w:ascii="Arial" w:hAnsi="Arial" w:cs="Arial"/>
                              <w:sz w:val="20"/>
                              <w:bdr w:val="single" w:sz="8" w:space="0" w:color="auto"/>
                              <w:shd w:val="clear" w:color="auto" w:fill="FFFFFF" w:themeFill="background1"/>
                            </w:rPr>
                            <w:delText>méret</w:delText>
                          </w:r>
                        </w:del>
                        <w:r>
                          <w:rPr>
                            <w:rFonts w:ascii="Arial" w:hAnsi="Arial" w:cs="Arial"/>
                            <w:sz w:val="20"/>
                            <w:bdr w:val="single" w:sz="8" w:space="0" w:color="auto"/>
                            <w:shd w:val="clear" w:color="auto" w:fill="FFFFFF" w:themeFill="background1"/>
                          </w:rPr>
                          <w:t>h</w:t>
                        </w:r>
                      </w:p>
                    </w:txbxContent>
                  </v:textbox>
                  <w10:anchorlock/>
                </v:roundrect>
              </w:pict>
            </mc:Fallback>
          </mc:AlternateContent>
        </w:r>
      </w:ins>
      <w:r w:rsidRPr="00961AE7">
        <w:rPr>
          <w:rFonts w:cs="Courier New"/>
        </w:rPr>
        <w:t xml:space="preserve">, </w:t>
      </w:r>
      <w:ins w:id="7" w:author="Bernát Péter" w:date="2021-03-29T16:15:00Z">
        <w:r w:rsidR="00961AE7" w:rsidRPr="00961AE7">
          <w:rPr>
            <w:noProof/>
            <w:position w:val="-12"/>
          </w:rPr>
          <mc:AlternateContent>
            <mc:Choice Requires="wps">
              <w:drawing>
                <wp:inline distT="0" distB="0" distL="0" distR="0" wp14:anchorId="745279FF" wp14:editId="1B1F1909">
                  <wp:extent cx="559558" cy="216535"/>
                  <wp:effectExtent l="0" t="0" r="12065" b="12065"/>
                  <wp:docPr id="4" name="Szövegdoboz 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559558" cy="216535"/>
                          </a:xfrm>
                          <a:prstGeom prst="roundRect">
                            <a:avLst>
                              <a:gd name="adj" fmla="val 23265"/>
                            </a:avLst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29E4F7F7" w14:textId="5E1770AE" w:rsidR="00961AE7" w:rsidRPr="002563B4" w:rsidRDefault="00961AE7" w:rsidP="00961AE7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hd w:val="clear" w:color="auto" w:fill="BFBFBF" w:themeFill="background1" w:themeFillShade="BF"/>
                                </w:rPr>
                              </w:pPr>
                              <w:del w:id="8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delText xml:space="preserve">TV1 </w:delText>
                                </w:r>
                              </w:del>
                              <w:r>
                                <w:rPr>
                                  <w:rFonts w:ascii="Arial" w:hAnsi="Arial" w:cs="Arial"/>
                                  <w:sz w:val="20"/>
                                  <w:shd w:val="clear" w:color="auto" w:fill="BFBFBF" w:themeFill="background1" w:themeFillShade="BF"/>
                                </w:rPr>
                                <w:t>torna2</w:t>
                              </w:r>
                              <w:ins w:id="9" w:author="Bernát Péter" w:date="2021-03-25T15:22:00Z">
                                <w:r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t xml:space="preserve"> </w:t>
                                </w:r>
                              </w:ins>
                              <w:del w:id="10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bdr w:val="single" w:sz="8" w:space="0" w:color="auto"/>
                                    <w:shd w:val="clear" w:color="auto" w:fill="FFFFFF" w:themeFill="background1"/>
                                  </w:rPr>
                                  <w:delText>méret</w:delText>
                                </w:r>
                              </w:del>
                              <w:r>
                                <w:rPr>
                                  <w:rFonts w:ascii="Arial" w:hAnsi="Arial" w:cs="Arial"/>
                                  <w:sz w:val="20"/>
                                  <w:bdr w:val="single" w:sz="8" w:space="0" w:color="auto"/>
                                  <w:shd w:val="clear" w:color="auto" w:fill="FFFFFF" w:themeFill="background1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roundrect w14:anchorId="745279FF" id="Szövegdoboz 4" o:spid="_x0000_s1027" style="width:44.0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" fillcolor="#bfbfbf [2412]" strokecolor="black [3213]" strokeweight="1pt">
                  <v:textbox inset=".1mm,.1mm,.1mm,0">
                    <w:txbxContent>
                      <w:p w14:paraId="29E4F7F7" w14:textId="5E1770AE" w:rsidR="00961AE7" w:rsidRPr="002563B4" w:rsidRDefault="00961AE7" w:rsidP="00961AE7">
                        <w:pPr>
                          <w:rPr>
                            <w:rFonts w:ascii="Arial" w:hAnsi="Arial" w:cs="Arial"/>
                            <w:b/>
                            <w:sz w:val="20"/>
                            <w:shd w:val="clear" w:color="auto" w:fill="BFBFBF" w:themeFill="background1" w:themeFillShade="BF"/>
                          </w:rPr>
                        </w:pPr>
                        <w:del w:id="11" w:author="Bernát Péter" w:date="2021-03-25T15:22:00Z">
                          <w:r w:rsidDel="005F15C4">
                            <w:rPr>
                              <w:rFonts w:ascii="Arial" w:hAnsi="Arial" w:cs="Arial"/>
                              <w:sz w:val="20"/>
                              <w:shd w:val="clear" w:color="auto" w:fill="BFBFBF" w:themeFill="background1" w:themeFillShade="BF"/>
                            </w:rPr>
                            <w:delText xml:space="preserve">TV1 </w:delText>
                          </w:r>
                        </w:del>
                        <w:r>
                          <w:rPr>
                            <w:rFonts w:ascii="Arial" w:hAnsi="Arial" w:cs="Arial"/>
                            <w:sz w:val="20"/>
                            <w:shd w:val="clear" w:color="auto" w:fill="BFBFBF" w:themeFill="background1" w:themeFillShade="BF"/>
                          </w:rPr>
                          <w:t>torna2</w:t>
                        </w:r>
                        <w:ins w:id="12" w:author="Bernát Péter" w:date="2021-03-25T15:22:00Z">
                          <w:r>
                            <w:rPr>
                              <w:rFonts w:ascii="Arial" w:hAnsi="Arial" w:cs="Arial"/>
                              <w:sz w:val="20"/>
                              <w:shd w:val="clear" w:color="auto" w:fill="BFBFBF" w:themeFill="background1" w:themeFillShade="BF"/>
                            </w:rPr>
                            <w:t xml:space="preserve"> </w:t>
                          </w:r>
                        </w:ins>
                        <w:del w:id="13" w:author="Bernát Péter" w:date="2021-03-25T15:22:00Z">
                          <w:r w:rsidDel="005F15C4">
                            <w:rPr>
                              <w:rFonts w:ascii="Arial" w:hAnsi="Arial" w:cs="Arial"/>
                              <w:sz w:val="20"/>
                              <w:bdr w:val="single" w:sz="8" w:space="0" w:color="auto"/>
                              <w:shd w:val="clear" w:color="auto" w:fill="FFFFFF" w:themeFill="background1"/>
                            </w:rPr>
                            <w:delText>méret</w:delText>
                          </w:r>
                        </w:del>
                        <w:r>
                          <w:rPr>
                            <w:rFonts w:ascii="Arial" w:hAnsi="Arial" w:cs="Arial"/>
                            <w:sz w:val="20"/>
                            <w:bdr w:val="single" w:sz="8" w:space="0" w:color="auto"/>
                            <w:shd w:val="clear" w:color="auto" w:fill="FFFFFF" w:themeFill="background1"/>
                          </w:rPr>
                          <w:t>h</w:t>
                        </w:r>
                      </w:p>
                    </w:txbxContent>
                  </v:textbox>
                  <w10:anchorlock/>
                </v:roundrect>
              </w:pict>
            </mc:Fallback>
          </mc:AlternateContent>
        </w:r>
      </w:ins>
      <w:r w:rsidRPr="00961AE7">
        <w:rPr>
          <w:rFonts w:cs="Courier New"/>
        </w:rPr>
        <w:t xml:space="preserve">, </w:t>
      </w:r>
      <w:ins w:id="14" w:author="Bernát Péter" w:date="2021-03-29T16:15:00Z">
        <w:r w:rsidR="00961AE7" w:rsidRPr="00961AE7">
          <w:rPr>
            <w:noProof/>
            <w:position w:val="-12"/>
          </w:rPr>
          <mc:AlternateContent>
            <mc:Choice Requires="wps">
              <w:drawing>
                <wp:inline distT="0" distB="0" distL="0" distR="0" wp14:anchorId="6AD82A79" wp14:editId="01E2655D">
                  <wp:extent cx="559558" cy="216535"/>
                  <wp:effectExtent l="0" t="0" r="12065" b="12065"/>
                  <wp:docPr id="5" name="Szövegdoboz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559558" cy="216535"/>
                          </a:xfrm>
                          <a:prstGeom prst="roundRect">
                            <a:avLst>
                              <a:gd name="adj" fmla="val 23265"/>
                            </a:avLst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708ABC04" w14:textId="22E0D194" w:rsidR="00961AE7" w:rsidRPr="002563B4" w:rsidRDefault="00961AE7" w:rsidP="00961AE7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hd w:val="clear" w:color="auto" w:fill="BFBFBF" w:themeFill="background1" w:themeFillShade="BF"/>
                                </w:rPr>
                              </w:pPr>
                              <w:del w:id="15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delText xml:space="preserve">TV1 </w:delText>
                                </w:r>
                              </w:del>
                              <w:r>
                                <w:rPr>
                                  <w:rFonts w:ascii="Arial" w:hAnsi="Arial" w:cs="Arial"/>
                                  <w:sz w:val="20"/>
                                  <w:shd w:val="clear" w:color="auto" w:fill="BFBFBF" w:themeFill="background1" w:themeFillShade="BF"/>
                                </w:rPr>
                                <w:t>torna3</w:t>
                              </w:r>
                              <w:ins w:id="16" w:author="Bernát Péter" w:date="2021-03-25T15:22:00Z">
                                <w:r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t xml:space="preserve"> </w:t>
                                </w:r>
                              </w:ins>
                              <w:del w:id="17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bdr w:val="single" w:sz="8" w:space="0" w:color="auto"/>
                                    <w:shd w:val="clear" w:color="auto" w:fill="FFFFFF" w:themeFill="background1"/>
                                  </w:rPr>
                                  <w:delText>méret</w:delText>
                                </w:r>
                              </w:del>
                              <w:r>
                                <w:rPr>
                                  <w:rFonts w:ascii="Arial" w:hAnsi="Arial" w:cs="Arial"/>
                                  <w:sz w:val="20"/>
                                  <w:bdr w:val="single" w:sz="8" w:space="0" w:color="auto"/>
                                  <w:shd w:val="clear" w:color="auto" w:fill="FFFFFF" w:themeFill="background1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roundrect w14:anchorId="6AD82A79" id="Szövegdoboz 5" o:spid="_x0000_s1028" style="width:44.0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" fillcolor="#bfbfbf [2412]" strokecolor="black [3213]" strokeweight="1pt">
                  <v:textbox inset=".1mm,.1mm,.1mm,0">
                    <w:txbxContent>
                      <w:p w14:paraId="708ABC04" w14:textId="22E0D194" w:rsidR="00961AE7" w:rsidRPr="002563B4" w:rsidRDefault="00961AE7" w:rsidP="00961AE7">
                        <w:pPr>
                          <w:rPr>
                            <w:rFonts w:ascii="Arial" w:hAnsi="Arial" w:cs="Arial"/>
                            <w:b/>
                            <w:sz w:val="20"/>
                            <w:shd w:val="clear" w:color="auto" w:fill="BFBFBF" w:themeFill="background1" w:themeFillShade="BF"/>
                          </w:rPr>
                        </w:pPr>
                        <w:del w:id="18" w:author="Bernát Péter" w:date="2021-03-25T15:22:00Z">
                          <w:r w:rsidDel="005F15C4">
                            <w:rPr>
                              <w:rFonts w:ascii="Arial" w:hAnsi="Arial" w:cs="Arial"/>
                              <w:sz w:val="20"/>
                              <w:shd w:val="clear" w:color="auto" w:fill="BFBFBF" w:themeFill="background1" w:themeFillShade="BF"/>
                            </w:rPr>
                            <w:delText xml:space="preserve">TV1 </w:delText>
                          </w:r>
                        </w:del>
                        <w:r>
                          <w:rPr>
                            <w:rFonts w:ascii="Arial" w:hAnsi="Arial" w:cs="Arial"/>
                            <w:sz w:val="20"/>
                            <w:shd w:val="clear" w:color="auto" w:fill="BFBFBF" w:themeFill="background1" w:themeFillShade="BF"/>
                          </w:rPr>
                          <w:t>torna3</w:t>
                        </w:r>
                        <w:ins w:id="19" w:author="Bernát Péter" w:date="2021-03-25T15:22:00Z">
                          <w:r>
                            <w:rPr>
                              <w:rFonts w:ascii="Arial" w:hAnsi="Arial" w:cs="Arial"/>
                              <w:sz w:val="20"/>
                              <w:shd w:val="clear" w:color="auto" w:fill="BFBFBF" w:themeFill="background1" w:themeFillShade="BF"/>
                            </w:rPr>
                            <w:t xml:space="preserve"> </w:t>
                          </w:r>
                        </w:ins>
                        <w:del w:id="20" w:author="Bernát Péter" w:date="2021-03-25T15:22:00Z">
                          <w:r w:rsidDel="005F15C4">
                            <w:rPr>
                              <w:rFonts w:ascii="Arial" w:hAnsi="Arial" w:cs="Arial"/>
                              <w:sz w:val="20"/>
                              <w:bdr w:val="single" w:sz="8" w:space="0" w:color="auto"/>
                              <w:shd w:val="clear" w:color="auto" w:fill="FFFFFF" w:themeFill="background1"/>
                            </w:rPr>
                            <w:delText>méret</w:delText>
                          </w:r>
                        </w:del>
                        <w:r>
                          <w:rPr>
                            <w:rFonts w:ascii="Arial" w:hAnsi="Arial" w:cs="Arial"/>
                            <w:sz w:val="20"/>
                            <w:bdr w:val="single" w:sz="8" w:space="0" w:color="auto"/>
                            <w:shd w:val="clear" w:color="auto" w:fill="FFFFFF" w:themeFill="background1"/>
                          </w:rPr>
                          <w:t>h</w:t>
                        </w:r>
                      </w:p>
                    </w:txbxContent>
                  </v:textbox>
                  <w10:anchorlock/>
                </v:roundrect>
              </w:pict>
            </mc:Fallback>
          </mc:AlternateContent>
        </w:r>
      </w:ins>
      <w:r w:rsidRPr="00961AE7">
        <w:t xml:space="preserve">), ahol </w:t>
      </w:r>
      <w:r w:rsidR="00961AE7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 w:rsidRPr="00961AE7">
        <w:t xml:space="preserve"> a pálcikaember</w:t>
      </w:r>
      <w:r>
        <w:t xml:space="preserve"> törzsének (lábától a fejéig tartó szakasz) hossza! A közös (mindegyik pálcikaemberben egyforma) részt próbáld külön megrajzolni!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076"/>
        <w:gridCol w:w="2867"/>
        <w:gridCol w:w="2408"/>
      </w:tblGrid>
      <w:tr w:rsidR="00C8380A" w14:paraId="6EDAB9A1" w14:textId="77777777" w:rsidTr="00C8380A">
        <w:trPr>
          <w:trHeight w:val="2367"/>
          <w:jc w:val="center"/>
        </w:trPr>
        <w:tc>
          <w:tcPr>
            <w:tcW w:w="1987" w:type="dxa"/>
            <w:shd w:val="clear" w:color="auto" w:fill="auto"/>
          </w:tcPr>
          <w:p w14:paraId="4CB330B4" w14:textId="251E3991" w:rsidR="00C8380A" w:rsidRDefault="00C8380A" w:rsidP="00F56CB1">
            <w:pPr>
              <w:pStyle w:val="Bekezds"/>
              <w:spacing w:after="0"/>
              <w:jc w:val="center"/>
            </w:pPr>
            <w:r w:rsidRPr="00F61F85">
              <w:rPr>
                <w:noProof/>
              </w:rPr>
              <w:drawing>
                <wp:inline distT="0" distB="0" distL="0" distR="0" wp14:anchorId="13934433" wp14:editId="13AC07CF">
                  <wp:extent cx="1181100" cy="1447800"/>
                  <wp:effectExtent l="0" t="0" r="0" b="0"/>
                  <wp:docPr id="2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67" w:type="dxa"/>
            <w:shd w:val="clear" w:color="auto" w:fill="auto"/>
          </w:tcPr>
          <w:p w14:paraId="11604568" w14:textId="6AAC5FEC" w:rsidR="00C8380A" w:rsidRDefault="00C8380A" w:rsidP="00F56CB1">
            <w:pPr>
              <w:pStyle w:val="Bekezds"/>
              <w:spacing w:after="0"/>
              <w:jc w:val="center"/>
            </w:pPr>
            <w:r w:rsidRPr="00F61F85">
              <w:rPr>
                <w:noProof/>
              </w:rPr>
              <w:drawing>
                <wp:inline distT="0" distB="0" distL="0" distR="0" wp14:anchorId="71E8C955" wp14:editId="0A80B19A">
                  <wp:extent cx="1076325" cy="1447800"/>
                  <wp:effectExtent l="0" t="0" r="0" b="0"/>
                  <wp:docPr id="3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8" w:type="dxa"/>
          </w:tcPr>
          <w:p w14:paraId="35535C5B" w14:textId="6B401AEC" w:rsidR="00C8380A" w:rsidRDefault="00BE4759" w:rsidP="00F56CB1">
            <w:pPr>
              <w:pStyle w:val="Bekezds"/>
              <w:spacing w:after="0"/>
              <w:jc w:val="center"/>
            </w:pPr>
            <w:r w:rsidRPr="00BE4759">
              <w:rPr>
                <w:noProof/>
              </w:rPr>
              <w:drawing>
                <wp:inline distT="0" distB="0" distL="0" distR="0" wp14:anchorId="1555CC6B" wp14:editId="0B6B4502">
                  <wp:extent cx="1304925" cy="1457325"/>
                  <wp:effectExtent l="0" t="0" r="9525" b="9525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1"/>
                          <a:srcRect t="5555"/>
                          <a:stretch/>
                        </pic:blipFill>
                        <pic:spPr bwMode="auto">
                          <a:xfrm>
                            <a:off x="0" y="0"/>
                            <a:ext cx="1310182" cy="14631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380A" w:rsidRPr="002845AE" w14:paraId="5B57DCBE" w14:textId="77777777" w:rsidTr="00C8380A">
        <w:trPr>
          <w:jc w:val="center"/>
        </w:trPr>
        <w:tc>
          <w:tcPr>
            <w:tcW w:w="1987" w:type="dxa"/>
            <w:shd w:val="clear" w:color="auto" w:fill="auto"/>
          </w:tcPr>
          <w:p w14:paraId="58105491" w14:textId="4A8F08E1" w:rsidR="00C8380A" w:rsidRPr="001A071B" w:rsidRDefault="00961AE7" w:rsidP="00961AE7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ins w:id="21" w:author="Bernát Péter" w:date="2021-03-29T16:15:00Z">
              <w:r w:rsidRPr="00961AE7">
                <w:rPr>
                  <w:noProof/>
                  <w:position w:val="-12"/>
                </w:rPr>
                <mc:AlternateContent>
                  <mc:Choice Requires="wps">
                    <w:drawing>
                      <wp:inline distT="0" distB="0" distL="0" distR="0" wp14:anchorId="6C5473F5" wp14:editId="58B47482">
                        <wp:extent cx="723331" cy="216535"/>
                        <wp:effectExtent l="0" t="0" r="19685" b="12065"/>
                        <wp:docPr id="8" name="Szövegdoboz 8"/>
                        <wp:cNvGraphicFramePr/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/>
                              <wps:spPr>
                                <a:xfrm>
                                  <a:off x="0" y="0"/>
                                  <a:ext cx="723331" cy="216535"/>
                                </a:xfrm>
                                <a:prstGeom prst="roundRect">
                                  <a:avLst>
                                    <a:gd name="adj" fmla="val 23265"/>
                                  </a:avLst>
                                </a:prstGeom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txbx>
                                <w:txbxContent>
                                  <w:p w14:paraId="7181CC7C" w14:textId="14BE5F72" w:rsidR="00961AE7" w:rsidRPr="002563B4" w:rsidRDefault="00961AE7" w:rsidP="00961AE7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20"/>
                                        <w:shd w:val="clear" w:color="auto" w:fill="BFBFBF" w:themeFill="background1" w:themeFillShade="BF"/>
                                      </w:rPr>
                                    </w:pPr>
                                    <w:del w:id="22" w:author="Bernát Péter" w:date="2021-03-25T15:22:00Z">
                                      <w:r w:rsidDel="005F15C4">
                                        <w:rPr>
                                          <w:rFonts w:ascii="Arial" w:hAnsi="Arial" w:cs="Arial"/>
                                          <w:sz w:val="20"/>
                                          <w:shd w:val="clear" w:color="auto" w:fill="BFBFBF" w:themeFill="background1" w:themeFillShade="BF"/>
                                        </w:rPr>
                                        <w:delText xml:space="preserve">TV1 </w:delText>
                                      </w:r>
                                    </w:del>
                                    <w:r>
                                      <w:rPr>
                                        <w:rFonts w:ascii="Arial" w:hAnsi="Arial" w:cs="Arial"/>
                                        <w:sz w:val="20"/>
                                        <w:shd w:val="clear" w:color="auto" w:fill="BFBFBF" w:themeFill="background1" w:themeFillShade="BF"/>
                                      </w:rPr>
                                      <w:t>torna1</w:t>
                                    </w:r>
                                    <w:ins w:id="23" w:author="Bernát Péter" w:date="2021-03-25T15:22:00Z">
                                      <w:r>
                                        <w:rPr>
                                          <w:rFonts w:ascii="Arial" w:hAnsi="Arial" w:cs="Arial"/>
                                          <w:sz w:val="20"/>
                                          <w:shd w:val="clear" w:color="auto" w:fill="BFBFBF" w:themeFill="background1" w:themeFillShade="BF"/>
                                        </w:rPr>
                                        <w:t xml:space="preserve"> </w:t>
                                      </w:r>
                                    </w:ins>
                                    <w:del w:id="24" w:author="Bernát Péter" w:date="2021-03-25T15:22:00Z">
                                      <w:r w:rsidDel="005F15C4">
                                        <w:rPr>
                                          <w:rFonts w:ascii="Arial" w:hAnsi="Arial" w:cs="Arial"/>
                                          <w:sz w:val="20"/>
                                          <w:bdr w:val="single" w:sz="8" w:space="0" w:color="auto"/>
                                          <w:shd w:val="clear" w:color="auto" w:fill="FFFFFF" w:themeFill="background1"/>
                                        </w:rPr>
                                        <w:delText>méret</w:delText>
                                      </w:r>
                                    </w:del>
                                    <w:r>
                                      <w:rPr>
                                        <w:rFonts w:ascii="Arial" w:hAnsi="Arial" w:cs="Arial"/>
                                        <w:sz w:val="20"/>
                                        <w:bdr w:val="single" w:sz="8" w:space="0" w:color="auto"/>
                                        <w:shd w:val="clear" w:color="auto" w:fill="FFFFFF" w:themeFill="background1"/>
                                      </w:rPr>
                                      <w:t>100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</wp:inline>
                    </w:drawing>
                  </mc:Choice>
                  <mc:Fallback>
                    <w:pict>
                      <v:roundrect w14:anchorId="6C5473F5" id="Szövegdoboz 8" o:spid="_x0000_s1029" style="width:56.9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" fillcolor="#bfbfbf [2412]" strokecolor="black [3213]" strokeweight="1pt">
                        <v:textbox inset=".1mm,.1mm,.1mm,0">
                          <w:txbxContent>
                            <w:p w14:paraId="7181CC7C" w14:textId="14BE5F72" w:rsidR="00961AE7" w:rsidRPr="002563B4" w:rsidRDefault="00961AE7" w:rsidP="00961AE7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hd w:val="clear" w:color="auto" w:fill="BFBFBF" w:themeFill="background1" w:themeFillShade="BF"/>
                                </w:rPr>
                              </w:pPr>
                              <w:del w:id="25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delText xml:space="preserve">TV1 </w:delText>
                                </w:r>
                              </w:del>
                              <w:r>
                                <w:rPr>
                                  <w:rFonts w:ascii="Arial" w:hAnsi="Arial" w:cs="Arial"/>
                                  <w:sz w:val="20"/>
                                  <w:shd w:val="clear" w:color="auto" w:fill="BFBFBF" w:themeFill="background1" w:themeFillShade="BF"/>
                                </w:rPr>
                                <w:t>torna1</w:t>
                              </w:r>
                              <w:ins w:id="26" w:author="Bernát Péter" w:date="2021-03-25T15:22:00Z">
                                <w:r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t xml:space="preserve"> </w:t>
                                </w:r>
                              </w:ins>
                              <w:del w:id="27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bdr w:val="single" w:sz="8" w:space="0" w:color="auto"/>
                                    <w:shd w:val="clear" w:color="auto" w:fill="FFFFFF" w:themeFill="background1"/>
                                  </w:rPr>
                                  <w:delText>méret</w:delText>
                                </w:r>
                              </w:del>
                              <w:r>
                                <w:rPr>
                                  <w:rFonts w:ascii="Arial" w:hAnsi="Arial" w:cs="Arial"/>
                                  <w:sz w:val="20"/>
                                  <w:bdr w:val="single" w:sz="8" w:space="0" w:color="auto"/>
                                  <w:shd w:val="clear" w:color="auto" w:fill="FFFFFF" w:themeFill="background1"/>
                                </w:rPr>
                                <w:t>100</w:t>
                              </w:r>
                            </w:p>
                          </w:txbxContent>
                        </v:textbox>
                        <w10:anchorlock/>
                      </v:roundrect>
                    </w:pict>
                  </mc:Fallback>
                </mc:AlternateContent>
              </w:r>
            </w:ins>
          </w:p>
        </w:tc>
        <w:tc>
          <w:tcPr>
            <w:tcW w:w="2867" w:type="dxa"/>
            <w:shd w:val="clear" w:color="auto" w:fill="auto"/>
          </w:tcPr>
          <w:p w14:paraId="05891AEB" w14:textId="27AB329E" w:rsidR="00C8380A" w:rsidRPr="001A071B" w:rsidRDefault="00961AE7" w:rsidP="00961AE7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ins w:id="28" w:author="Bernát Péter" w:date="2021-03-29T16:15:00Z">
              <w:r w:rsidRPr="00961AE7">
                <w:rPr>
                  <w:noProof/>
                  <w:position w:val="-12"/>
                </w:rPr>
                <mc:AlternateContent>
                  <mc:Choice Requires="wps">
                    <w:drawing>
                      <wp:inline distT="0" distB="0" distL="0" distR="0" wp14:anchorId="6DC1955D" wp14:editId="48D2090E">
                        <wp:extent cx="730155" cy="216535"/>
                        <wp:effectExtent l="0" t="0" r="13335" b="12065"/>
                        <wp:docPr id="9" name="Szövegdoboz 9"/>
                        <wp:cNvGraphicFramePr/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/>
                              <wps:spPr>
                                <a:xfrm>
                                  <a:off x="0" y="0"/>
                                  <a:ext cx="730155" cy="216535"/>
                                </a:xfrm>
                                <a:prstGeom prst="roundRect">
                                  <a:avLst>
                                    <a:gd name="adj" fmla="val 23265"/>
                                  </a:avLst>
                                </a:prstGeom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txbx>
                                <w:txbxContent>
                                  <w:p w14:paraId="39617AA8" w14:textId="16BE29B8" w:rsidR="00961AE7" w:rsidRPr="002563B4" w:rsidRDefault="00961AE7" w:rsidP="00961AE7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20"/>
                                        <w:shd w:val="clear" w:color="auto" w:fill="BFBFBF" w:themeFill="background1" w:themeFillShade="BF"/>
                                      </w:rPr>
                                    </w:pPr>
                                    <w:del w:id="29" w:author="Bernát Péter" w:date="2021-03-25T15:22:00Z">
                                      <w:r w:rsidDel="005F15C4">
                                        <w:rPr>
                                          <w:rFonts w:ascii="Arial" w:hAnsi="Arial" w:cs="Arial"/>
                                          <w:sz w:val="20"/>
                                          <w:shd w:val="clear" w:color="auto" w:fill="BFBFBF" w:themeFill="background1" w:themeFillShade="BF"/>
                                        </w:rPr>
                                        <w:delText xml:space="preserve">TV1 </w:delText>
                                      </w:r>
                                    </w:del>
                                    <w:r>
                                      <w:rPr>
                                        <w:rFonts w:ascii="Arial" w:hAnsi="Arial" w:cs="Arial"/>
                                        <w:sz w:val="20"/>
                                        <w:shd w:val="clear" w:color="auto" w:fill="BFBFBF" w:themeFill="background1" w:themeFillShade="BF"/>
                                      </w:rPr>
                                      <w:t>torna2</w:t>
                                    </w:r>
                                    <w:ins w:id="30" w:author="Bernát Péter" w:date="2021-03-25T15:22:00Z">
                                      <w:r>
                                        <w:rPr>
                                          <w:rFonts w:ascii="Arial" w:hAnsi="Arial" w:cs="Arial"/>
                                          <w:sz w:val="20"/>
                                          <w:shd w:val="clear" w:color="auto" w:fill="BFBFBF" w:themeFill="background1" w:themeFillShade="BF"/>
                                        </w:rPr>
                                        <w:t xml:space="preserve"> </w:t>
                                      </w:r>
                                    </w:ins>
                                    <w:del w:id="31" w:author="Bernát Péter" w:date="2021-03-25T15:22:00Z">
                                      <w:r w:rsidDel="005F15C4">
                                        <w:rPr>
                                          <w:rFonts w:ascii="Arial" w:hAnsi="Arial" w:cs="Arial"/>
                                          <w:sz w:val="20"/>
                                          <w:bdr w:val="single" w:sz="8" w:space="0" w:color="auto"/>
                                          <w:shd w:val="clear" w:color="auto" w:fill="FFFFFF" w:themeFill="background1"/>
                                        </w:rPr>
                                        <w:delText>méret</w:delText>
                                      </w:r>
                                    </w:del>
                                    <w:r>
                                      <w:rPr>
                                        <w:rFonts w:ascii="Arial" w:hAnsi="Arial" w:cs="Arial"/>
                                        <w:sz w:val="20"/>
                                        <w:bdr w:val="single" w:sz="8" w:space="0" w:color="auto"/>
                                        <w:shd w:val="clear" w:color="auto" w:fill="FFFFFF" w:themeFill="background1"/>
                                      </w:rPr>
                                      <w:t>100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</wp:inline>
                    </w:drawing>
                  </mc:Choice>
                  <mc:Fallback>
                    <w:pict>
                      <v:roundrect w14:anchorId="6DC1955D" id="Szövegdoboz 9" o:spid="_x0000_s1030" style="width:57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" fillcolor="#bfbfbf [2412]" strokecolor="black [3213]" strokeweight="1pt">
                        <v:textbox inset=".1mm,.1mm,.1mm,0">
                          <w:txbxContent>
                            <w:p w14:paraId="39617AA8" w14:textId="16BE29B8" w:rsidR="00961AE7" w:rsidRPr="002563B4" w:rsidRDefault="00961AE7" w:rsidP="00961AE7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hd w:val="clear" w:color="auto" w:fill="BFBFBF" w:themeFill="background1" w:themeFillShade="BF"/>
                                </w:rPr>
                              </w:pPr>
                              <w:del w:id="32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delText xml:space="preserve">TV1 </w:delText>
                                </w:r>
                              </w:del>
                              <w:r>
                                <w:rPr>
                                  <w:rFonts w:ascii="Arial" w:hAnsi="Arial" w:cs="Arial"/>
                                  <w:sz w:val="20"/>
                                  <w:shd w:val="clear" w:color="auto" w:fill="BFBFBF" w:themeFill="background1" w:themeFillShade="BF"/>
                                </w:rPr>
                                <w:t>torna2</w:t>
                              </w:r>
                              <w:ins w:id="33" w:author="Bernát Péter" w:date="2021-03-25T15:22:00Z">
                                <w:r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t xml:space="preserve"> </w:t>
                                </w:r>
                              </w:ins>
                              <w:del w:id="34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bdr w:val="single" w:sz="8" w:space="0" w:color="auto"/>
                                    <w:shd w:val="clear" w:color="auto" w:fill="FFFFFF" w:themeFill="background1"/>
                                  </w:rPr>
                                  <w:delText>méret</w:delText>
                                </w:r>
                              </w:del>
                              <w:r>
                                <w:rPr>
                                  <w:rFonts w:ascii="Arial" w:hAnsi="Arial" w:cs="Arial"/>
                                  <w:sz w:val="20"/>
                                  <w:bdr w:val="single" w:sz="8" w:space="0" w:color="auto"/>
                                  <w:shd w:val="clear" w:color="auto" w:fill="FFFFFF" w:themeFill="background1"/>
                                </w:rPr>
                                <w:t>100</w:t>
                              </w:r>
                            </w:p>
                          </w:txbxContent>
                        </v:textbox>
                        <w10:anchorlock/>
                      </v:roundrect>
                    </w:pict>
                  </mc:Fallback>
                </mc:AlternateContent>
              </w:r>
            </w:ins>
          </w:p>
        </w:tc>
        <w:tc>
          <w:tcPr>
            <w:tcW w:w="2408" w:type="dxa"/>
          </w:tcPr>
          <w:p w14:paraId="77DA4D7C" w14:textId="473253C1" w:rsidR="00C8380A" w:rsidRDefault="00961AE7" w:rsidP="00961AE7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ins w:id="35" w:author="Bernát Péter" w:date="2021-03-29T16:15:00Z">
              <w:r w:rsidRPr="00961AE7">
                <w:rPr>
                  <w:noProof/>
                  <w:position w:val="-12"/>
                </w:rPr>
                <mc:AlternateContent>
                  <mc:Choice Requires="wps">
                    <w:drawing>
                      <wp:inline distT="0" distB="0" distL="0" distR="0" wp14:anchorId="70C3EDA0" wp14:editId="5B416643">
                        <wp:extent cx="736979" cy="216535"/>
                        <wp:effectExtent l="0" t="0" r="25400" b="12065"/>
                        <wp:docPr id="16" name="Szövegdoboz 16"/>
                        <wp:cNvGraphicFramePr/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/>
                              <wps:spPr>
                                <a:xfrm>
                                  <a:off x="0" y="0"/>
                                  <a:ext cx="736979" cy="216535"/>
                                </a:xfrm>
                                <a:prstGeom prst="roundRect">
                                  <a:avLst>
                                    <a:gd name="adj" fmla="val 23265"/>
                                  </a:avLst>
                                </a:prstGeom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txbx>
                                <w:txbxContent>
                                  <w:p w14:paraId="02E8674E" w14:textId="075CDEE9" w:rsidR="00961AE7" w:rsidRPr="002563B4" w:rsidRDefault="00961AE7" w:rsidP="00961AE7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20"/>
                                        <w:shd w:val="clear" w:color="auto" w:fill="BFBFBF" w:themeFill="background1" w:themeFillShade="BF"/>
                                      </w:rPr>
                                    </w:pPr>
                                    <w:del w:id="36" w:author="Bernát Péter" w:date="2021-03-25T15:22:00Z">
                                      <w:r w:rsidDel="005F15C4">
                                        <w:rPr>
                                          <w:rFonts w:ascii="Arial" w:hAnsi="Arial" w:cs="Arial"/>
                                          <w:sz w:val="20"/>
                                          <w:shd w:val="clear" w:color="auto" w:fill="BFBFBF" w:themeFill="background1" w:themeFillShade="BF"/>
                                        </w:rPr>
                                        <w:delText xml:space="preserve">TV1 </w:delText>
                                      </w:r>
                                    </w:del>
                                    <w:r>
                                      <w:rPr>
                                        <w:rFonts w:ascii="Arial" w:hAnsi="Arial" w:cs="Arial"/>
                                        <w:sz w:val="20"/>
                                        <w:shd w:val="clear" w:color="auto" w:fill="BFBFBF" w:themeFill="background1" w:themeFillShade="BF"/>
                                      </w:rPr>
                                      <w:t>torna3</w:t>
                                    </w:r>
                                    <w:ins w:id="37" w:author="Bernát Péter" w:date="2021-03-25T15:22:00Z">
                                      <w:r>
                                        <w:rPr>
                                          <w:rFonts w:ascii="Arial" w:hAnsi="Arial" w:cs="Arial"/>
                                          <w:sz w:val="20"/>
                                          <w:shd w:val="clear" w:color="auto" w:fill="BFBFBF" w:themeFill="background1" w:themeFillShade="BF"/>
                                        </w:rPr>
                                        <w:t xml:space="preserve"> </w:t>
                                      </w:r>
                                    </w:ins>
                                    <w:del w:id="38" w:author="Bernát Péter" w:date="2021-03-25T15:22:00Z">
                                      <w:r w:rsidDel="005F15C4">
                                        <w:rPr>
                                          <w:rFonts w:ascii="Arial" w:hAnsi="Arial" w:cs="Arial"/>
                                          <w:sz w:val="20"/>
                                          <w:bdr w:val="single" w:sz="8" w:space="0" w:color="auto"/>
                                          <w:shd w:val="clear" w:color="auto" w:fill="FFFFFF" w:themeFill="background1"/>
                                        </w:rPr>
                                        <w:delText>méret</w:delText>
                                      </w:r>
                                    </w:del>
                                    <w:r>
                                      <w:rPr>
                                        <w:rFonts w:ascii="Arial" w:hAnsi="Arial" w:cs="Arial"/>
                                        <w:sz w:val="20"/>
                                        <w:bdr w:val="single" w:sz="8" w:space="0" w:color="auto"/>
                                        <w:shd w:val="clear" w:color="auto" w:fill="FFFFFF" w:themeFill="background1"/>
                                      </w:rPr>
                                      <w:t>100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</wp:inline>
                    </w:drawing>
                  </mc:Choice>
                  <mc:Fallback>
                    <w:pict>
                      <v:roundrect w14:anchorId="70C3EDA0" id="Szövegdoboz 16" o:spid="_x0000_s1031" style="width:58.0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" fillcolor="#bfbfbf [2412]" strokecolor="black [3213]" strokeweight="1pt">
                        <v:textbox inset=".1mm,.1mm,.1mm,0">
                          <w:txbxContent>
                            <w:p w14:paraId="02E8674E" w14:textId="075CDEE9" w:rsidR="00961AE7" w:rsidRPr="002563B4" w:rsidRDefault="00961AE7" w:rsidP="00961AE7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hd w:val="clear" w:color="auto" w:fill="BFBFBF" w:themeFill="background1" w:themeFillShade="BF"/>
                                </w:rPr>
                              </w:pPr>
                              <w:del w:id="39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delText xml:space="preserve">TV1 </w:delText>
                                </w:r>
                              </w:del>
                              <w:r>
                                <w:rPr>
                                  <w:rFonts w:ascii="Arial" w:hAnsi="Arial" w:cs="Arial"/>
                                  <w:sz w:val="20"/>
                                  <w:shd w:val="clear" w:color="auto" w:fill="BFBFBF" w:themeFill="background1" w:themeFillShade="BF"/>
                                </w:rPr>
                                <w:t>torna3</w:t>
                              </w:r>
                              <w:ins w:id="40" w:author="Bernát Péter" w:date="2021-03-25T15:22:00Z">
                                <w:r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t xml:space="preserve"> </w:t>
                                </w:r>
                              </w:ins>
                              <w:del w:id="41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bdr w:val="single" w:sz="8" w:space="0" w:color="auto"/>
                                    <w:shd w:val="clear" w:color="auto" w:fill="FFFFFF" w:themeFill="background1"/>
                                  </w:rPr>
                                  <w:delText>méret</w:delText>
                                </w:r>
                              </w:del>
                              <w:r>
                                <w:rPr>
                                  <w:rFonts w:ascii="Arial" w:hAnsi="Arial" w:cs="Arial"/>
                                  <w:sz w:val="20"/>
                                  <w:bdr w:val="single" w:sz="8" w:space="0" w:color="auto"/>
                                  <w:shd w:val="clear" w:color="auto" w:fill="FFFFFF" w:themeFill="background1"/>
                                </w:rPr>
                                <w:t>100</w:t>
                              </w:r>
                            </w:p>
                          </w:txbxContent>
                        </v:textbox>
                        <w10:anchorlock/>
                      </v:roundrect>
                    </w:pict>
                  </mc:Fallback>
                </mc:AlternateContent>
              </w:r>
            </w:ins>
          </w:p>
        </w:tc>
      </w:tr>
    </w:tbl>
    <w:p w14:paraId="54BC3A24" w14:textId="77777777" w:rsidR="00DB1DEF" w:rsidRDefault="00DB1DEF" w:rsidP="00DB1DEF">
      <w:pPr>
        <w:pStyle w:val="Megolds"/>
        <w:ind w:left="0" w:firstLine="0"/>
      </w:pPr>
      <w:bookmarkStart w:id="42" w:name="_Hlk65669485"/>
      <w:r>
        <w:t>Értékelés:</w:t>
      </w:r>
    </w:p>
    <w:p w14:paraId="540F5E1B" w14:textId="77777777" w:rsidR="00DB1DEF" w:rsidRDefault="00DB1DEF" w:rsidP="00DB1DEF">
      <w:pPr>
        <w:tabs>
          <w:tab w:val="left" w:pos="284"/>
          <w:tab w:val="left" w:pos="1985"/>
          <w:tab w:val="left" w:pos="2836"/>
          <w:tab w:val="left" w:pos="3402"/>
          <w:tab w:val="left" w:pos="3970"/>
          <w:tab w:val="left" w:pos="5103"/>
        </w:tabs>
        <w:spacing w:line="240" w:lineRule="auto"/>
        <w:ind w:left="851" w:hanging="851"/>
        <w:jc w:val="left"/>
        <w:rPr>
          <w:rFonts w:ascii="Courier New" w:hAnsi="Courier New"/>
        </w:rPr>
      </w:pPr>
      <w:r>
        <w:rPr>
          <w:rFonts w:ascii="Courier New" w:hAnsi="Courier New"/>
        </w:rPr>
        <w:t>Alapábra</w:t>
      </w:r>
    </w:p>
    <w:p w14:paraId="6C9A0247" w14:textId="77777777" w:rsidR="00DB1DEF" w:rsidRPr="00B65FB5" w:rsidRDefault="00DB1DEF" w:rsidP="00DB1DEF">
      <w:pPr>
        <w:pStyle w:val="Bekezds"/>
      </w:pPr>
      <w:r>
        <w:t>Mindegyik rajz az alábbi alapábrára épül. Válasszuk ki azt az eljárást, amely a mintának leginkább megfelelő eredményt rajzolja, és az alapábra megrajzolását értékeljük az alábbiak alapján!</w:t>
      </w:r>
    </w:p>
    <w:p w14:paraId="6B566124" w14:textId="3DC2D3C6" w:rsidR="00DB1DEF" w:rsidRDefault="00C8380A" w:rsidP="00DB1DEF">
      <w:pPr>
        <w:tabs>
          <w:tab w:val="left" w:pos="284"/>
          <w:tab w:val="left" w:pos="1985"/>
          <w:tab w:val="left" w:pos="2836"/>
          <w:tab w:val="left" w:pos="3402"/>
          <w:tab w:val="left" w:pos="3970"/>
          <w:tab w:val="left" w:pos="5103"/>
        </w:tabs>
        <w:spacing w:line="240" w:lineRule="auto"/>
        <w:ind w:left="851" w:hanging="851"/>
        <w:jc w:val="left"/>
        <w:rPr>
          <w:rFonts w:ascii="Courier New" w:hAnsi="Courier New"/>
          <w:noProof/>
        </w:rPr>
      </w:pPr>
      <w:r w:rsidRPr="00F61F85">
        <w:rPr>
          <w:noProof/>
        </w:rPr>
        <w:drawing>
          <wp:inline distT="0" distB="0" distL="0" distR="0" wp14:anchorId="10A36F7B" wp14:editId="68F8844B">
            <wp:extent cx="1085850" cy="1514475"/>
            <wp:effectExtent l="0" t="0" r="0" b="0"/>
            <wp:docPr id="15" name="Kép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D98BF3" w14:textId="77777777" w:rsidR="00DB1DEF" w:rsidRDefault="00DB1DEF" w:rsidP="00DB1DEF">
      <w:pPr>
        <w:pStyle w:val="Megolds"/>
        <w:ind w:left="0" w:firstLine="0"/>
      </w:pPr>
      <w:bookmarkStart w:id="43" w:name="_Hlk65671712"/>
      <w:r>
        <w:t>A. Törzs (függőleges vonal) van</w:t>
      </w:r>
      <w:r>
        <w:tab/>
        <w:t>2 pont</w:t>
      </w:r>
    </w:p>
    <w:p w14:paraId="13DADC72" w14:textId="77777777" w:rsidR="00DB1DEF" w:rsidRDefault="00DB1DEF" w:rsidP="00DB1DEF">
      <w:pPr>
        <w:pStyle w:val="Megolds"/>
        <w:ind w:left="0" w:firstLine="0"/>
      </w:pPr>
      <w:bookmarkStart w:id="44" w:name="_Hlk65671991"/>
      <w:r>
        <w:t>B</w:t>
      </w:r>
      <w:r w:rsidRPr="00AC1B4F">
        <w:t xml:space="preserve">. </w:t>
      </w:r>
      <w:r>
        <w:t>Két láb van; egyforma hosszúak; a törzsre szimmetrikusak; lefele néznek</w:t>
      </w:r>
      <w:r>
        <w:tab/>
        <w:t>2+2+2+1 pont</w:t>
      </w:r>
    </w:p>
    <w:bookmarkEnd w:id="44"/>
    <w:p w14:paraId="4E47BBEF" w14:textId="57EC97FF" w:rsidR="00DB1DEF" w:rsidRDefault="00DB1DEF" w:rsidP="00DB1DEF">
      <w:pPr>
        <w:pStyle w:val="Megolds"/>
        <w:ind w:left="0" w:firstLine="0"/>
      </w:pPr>
      <w:r>
        <w:t>C. Fej (négyzet) van; a fej közepe a törzs vonalához illeszkedik</w:t>
      </w:r>
      <w:r>
        <w:tab/>
        <w:t>3+2 pont</w:t>
      </w:r>
    </w:p>
    <w:p w14:paraId="6D49A480" w14:textId="11473823" w:rsidR="00F94BC4" w:rsidRDefault="00F94BC4" w:rsidP="00F94BC4">
      <w:pPr>
        <w:pStyle w:val="Megolds"/>
        <w:ind w:left="0" w:firstLine="0"/>
      </w:pPr>
      <w:r>
        <w:t>D. A két kar van</w:t>
      </w:r>
      <w:r w:rsidR="002E25C5">
        <w:t>;</w:t>
      </w:r>
      <w:r>
        <w:t xml:space="preserve"> ugyanolyan hosszúak; a törzsre merőlegesek;</w:t>
      </w:r>
      <w:r>
        <w:tab/>
        <w:t>2+2+2 pont</w:t>
      </w:r>
    </w:p>
    <w:p w14:paraId="35840481" w14:textId="25D46BA1" w:rsidR="006D3D4A" w:rsidRDefault="00F94BC4" w:rsidP="00DB1DEF">
      <w:pPr>
        <w:pStyle w:val="Megolds"/>
        <w:ind w:left="0" w:firstLine="0"/>
      </w:pPr>
      <w:r>
        <w:t>E</w:t>
      </w:r>
      <w:r w:rsidR="00DB1DEF">
        <w:t>. A láb, törzs</w:t>
      </w:r>
      <w:r w:rsidR="006D3D4A">
        <w:t>, fej és karok</w:t>
      </w:r>
      <w:r w:rsidR="00DB1DEF">
        <w:t xml:space="preserve"> kapcsolódnak, nincsen megszakítva egyetlen vonal sem</w:t>
      </w:r>
      <w:r w:rsidR="00DB1DEF">
        <w:tab/>
        <w:t>2 pont</w:t>
      </w:r>
    </w:p>
    <w:bookmarkEnd w:id="43"/>
    <w:p w14:paraId="24A4C99D" w14:textId="77777777" w:rsidR="00DB1DEF" w:rsidRDefault="00DB1DEF" w:rsidP="00DB1DEF">
      <w:pPr>
        <w:tabs>
          <w:tab w:val="left" w:pos="284"/>
          <w:tab w:val="left" w:pos="1985"/>
          <w:tab w:val="left" w:pos="2836"/>
          <w:tab w:val="left" w:pos="3402"/>
          <w:tab w:val="left" w:pos="3970"/>
          <w:tab w:val="left" w:pos="5103"/>
        </w:tabs>
        <w:spacing w:line="240" w:lineRule="auto"/>
        <w:ind w:left="851" w:hanging="851"/>
        <w:jc w:val="left"/>
        <w:rPr>
          <w:rFonts w:ascii="Courier New" w:hAnsi="Courier New"/>
        </w:rPr>
      </w:pPr>
      <w:r>
        <w:rPr>
          <w:rFonts w:ascii="Courier New" w:hAnsi="Courier New"/>
        </w:rPr>
        <w:t>torna1</w:t>
      </w:r>
    </w:p>
    <w:p w14:paraId="60D7571D" w14:textId="6CA67BAD" w:rsidR="00DB1DEF" w:rsidRDefault="004703FB" w:rsidP="00DB1DEF">
      <w:pPr>
        <w:pStyle w:val="Megolds"/>
        <w:ind w:left="0" w:firstLine="0"/>
      </w:pPr>
      <w:r>
        <w:t>F</w:t>
      </w:r>
      <w:r w:rsidR="00DB1DEF">
        <w:t>. Alapábra (láb, törzs, fej</w:t>
      </w:r>
      <w:r w:rsidR="0070668F">
        <w:t>, kar</w:t>
      </w:r>
      <w:r w:rsidR="00DB1DEF">
        <w:t>) van</w:t>
      </w:r>
      <w:r w:rsidR="00265402">
        <w:t xml:space="preserve"> és elhelyezte rajta a kézfejezeket</w:t>
      </w:r>
      <w:r w:rsidR="00DB1DEF">
        <w:tab/>
      </w:r>
      <w:r w:rsidR="00B35DD9">
        <w:t>2</w:t>
      </w:r>
      <w:r w:rsidR="00DB1DEF">
        <w:t xml:space="preserve"> pont</w:t>
      </w:r>
    </w:p>
    <w:p w14:paraId="76DBECFD" w14:textId="0055E1B0" w:rsidR="00F94BC4" w:rsidRDefault="004703FB" w:rsidP="00F94BC4">
      <w:pPr>
        <w:pStyle w:val="Megolds"/>
        <w:ind w:left="0" w:firstLine="0"/>
      </w:pPr>
      <w:r>
        <w:t>G</w:t>
      </w:r>
      <w:r w:rsidR="00F94BC4">
        <w:t>. A kézfejek felfele néznek; derékszöget zárnak be a karral; azonos hosszúak</w:t>
      </w:r>
      <w:r w:rsidR="00F94BC4">
        <w:tab/>
      </w:r>
      <w:r w:rsidR="00B35DD9">
        <w:t>2</w:t>
      </w:r>
      <w:r w:rsidR="00F94BC4">
        <w:t>+</w:t>
      </w:r>
      <w:r w:rsidR="00B35DD9">
        <w:t>2</w:t>
      </w:r>
      <w:r w:rsidR="00F94BC4">
        <w:t>+</w:t>
      </w:r>
      <w:r w:rsidR="00B35DD9">
        <w:t>2</w:t>
      </w:r>
      <w:r w:rsidR="00F94BC4">
        <w:t xml:space="preserve"> pont</w:t>
      </w:r>
    </w:p>
    <w:p w14:paraId="6B1A6D49" w14:textId="5524F0C0" w:rsidR="00DB1DEF" w:rsidRDefault="004703FB" w:rsidP="00DB1DEF">
      <w:pPr>
        <w:pStyle w:val="Megolds"/>
        <w:ind w:left="0" w:firstLine="0"/>
      </w:pPr>
      <w:r>
        <w:t>H</w:t>
      </w:r>
      <w:r w:rsidR="00DB1DEF">
        <w:t>. Paraméteres a hosszra (</w:t>
      </w:r>
      <w:r w:rsidR="00961AE7">
        <w:t> </w:t>
      </w:r>
      <w:r w:rsidR="00961AE7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 w:rsidR="00961AE7" w:rsidRPr="00961AE7">
        <w:t> </w:t>
      </w:r>
      <w:r w:rsidR="00DB1DEF">
        <w:t>); a paraméter a törzs hosszát jelenti</w:t>
      </w:r>
      <w:r w:rsidR="00DB1DEF">
        <w:tab/>
        <w:t>2+2 pont</w:t>
      </w:r>
    </w:p>
    <w:p w14:paraId="6FDF8107" w14:textId="77777777" w:rsidR="00DB1DEF" w:rsidRDefault="00DB1DEF" w:rsidP="00DB1DEF">
      <w:pPr>
        <w:tabs>
          <w:tab w:val="left" w:pos="284"/>
          <w:tab w:val="left" w:pos="1985"/>
          <w:tab w:val="left" w:pos="2836"/>
          <w:tab w:val="left" w:pos="3402"/>
          <w:tab w:val="left" w:pos="3970"/>
          <w:tab w:val="left" w:pos="5103"/>
        </w:tabs>
        <w:spacing w:line="240" w:lineRule="auto"/>
        <w:ind w:left="851" w:hanging="851"/>
        <w:jc w:val="left"/>
        <w:rPr>
          <w:rFonts w:ascii="Courier New" w:hAnsi="Courier New"/>
        </w:rPr>
      </w:pPr>
      <w:r>
        <w:rPr>
          <w:rFonts w:ascii="Courier New" w:hAnsi="Courier New"/>
        </w:rPr>
        <w:t>torna2</w:t>
      </w:r>
    </w:p>
    <w:p w14:paraId="5A535ACA" w14:textId="3896768C" w:rsidR="00265402" w:rsidRDefault="004703FB" w:rsidP="00265402">
      <w:pPr>
        <w:pStyle w:val="Megolds"/>
        <w:ind w:left="0" w:firstLine="0"/>
      </w:pPr>
      <w:r>
        <w:lastRenderedPageBreak/>
        <w:t>I</w:t>
      </w:r>
      <w:r w:rsidR="00265402">
        <w:t>. Alapábra (láb, törzs, fej, kar) van és elhelyezte rajta a kézfejezeket</w:t>
      </w:r>
      <w:r w:rsidR="00265402">
        <w:tab/>
      </w:r>
      <w:r w:rsidR="00B35DD9">
        <w:t>2</w:t>
      </w:r>
      <w:r w:rsidR="00265402">
        <w:t xml:space="preserve"> pont</w:t>
      </w:r>
    </w:p>
    <w:p w14:paraId="26BA42BD" w14:textId="0A6E70D6" w:rsidR="00265402" w:rsidRDefault="004703FB" w:rsidP="00265402">
      <w:pPr>
        <w:pStyle w:val="Megolds"/>
        <w:ind w:left="0" w:firstLine="0"/>
      </w:pPr>
      <w:r>
        <w:t>J</w:t>
      </w:r>
      <w:r w:rsidR="00265402">
        <w:t>. A kézfejek lefele néznek; derékszöget zárnak be a karral; azonos hosszúak</w:t>
      </w:r>
      <w:r w:rsidR="00265402">
        <w:tab/>
      </w:r>
      <w:r w:rsidR="00B35DD9">
        <w:t>2</w:t>
      </w:r>
      <w:r w:rsidR="00265402">
        <w:t>+</w:t>
      </w:r>
      <w:r w:rsidR="00B35DD9">
        <w:t>2</w:t>
      </w:r>
      <w:r w:rsidR="00265402">
        <w:t>+</w:t>
      </w:r>
      <w:r w:rsidR="00B35DD9">
        <w:t>2</w:t>
      </w:r>
      <w:r w:rsidR="00265402">
        <w:t xml:space="preserve"> pont</w:t>
      </w:r>
    </w:p>
    <w:p w14:paraId="48536687" w14:textId="359866D2" w:rsidR="00DB1DEF" w:rsidRDefault="004703FB" w:rsidP="00DB1DEF">
      <w:pPr>
        <w:pStyle w:val="Megolds"/>
        <w:ind w:left="0" w:firstLine="0"/>
      </w:pPr>
      <w:r>
        <w:t>K</w:t>
      </w:r>
      <w:r w:rsidR="00DB1DEF">
        <w:t xml:space="preserve">. </w:t>
      </w:r>
      <w:r w:rsidR="00961AE7">
        <w:t>Paraméteres a hosszra ( </w:t>
      </w:r>
      <w:r w:rsidR="00961AE7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 w:rsidR="00961AE7" w:rsidRPr="00961AE7">
        <w:t> </w:t>
      </w:r>
      <w:r w:rsidR="00961AE7">
        <w:t xml:space="preserve">); </w:t>
      </w:r>
      <w:r w:rsidR="00DB1DEF">
        <w:t>a paraméter a törzs hosszát jelenti</w:t>
      </w:r>
      <w:r w:rsidR="00DB1DEF">
        <w:tab/>
        <w:t>2+2 pont</w:t>
      </w:r>
    </w:p>
    <w:p w14:paraId="429130E5" w14:textId="77777777" w:rsidR="00DB1DEF" w:rsidRDefault="00DB1DEF" w:rsidP="00DB1DEF">
      <w:pPr>
        <w:tabs>
          <w:tab w:val="left" w:pos="284"/>
          <w:tab w:val="left" w:pos="1985"/>
          <w:tab w:val="left" w:pos="2836"/>
          <w:tab w:val="left" w:pos="3402"/>
          <w:tab w:val="left" w:pos="3970"/>
          <w:tab w:val="left" w:pos="5103"/>
        </w:tabs>
        <w:spacing w:line="240" w:lineRule="auto"/>
        <w:ind w:left="851" w:hanging="851"/>
        <w:jc w:val="left"/>
        <w:rPr>
          <w:rFonts w:ascii="Courier New" w:hAnsi="Courier New"/>
        </w:rPr>
      </w:pPr>
      <w:r>
        <w:rPr>
          <w:rFonts w:ascii="Courier New" w:hAnsi="Courier New"/>
        </w:rPr>
        <w:t>torna3</w:t>
      </w:r>
    </w:p>
    <w:p w14:paraId="00BCD302" w14:textId="0750040B" w:rsidR="00265402" w:rsidRDefault="004703FB" w:rsidP="00265402">
      <w:pPr>
        <w:pStyle w:val="Megolds"/>
        <w:ind w:left="0" w:firstLine="0"/>
      </w:pPr>
      <w:r>
        <w:t>L</w:t>
      </w:r>
      <w:r w:rsidR="00265402">
        <w:t>. Alapábra (láb, törzs, fej, kar) van és elhelyezte rajta a kézfejezeket</w:t>
      </w:r>
      <w:r w:rsidR="00265402">
        <w:tab/>
      </w:r>
      <w:r w:rsidR="00B35DD9">
        <w:t>2</w:t>
      </w:r>
      <w:r w:rsidR="00265402">
        <w:t xml:space="preserve"> pont</w:t>
      </w:r>
    </w:p>
    <w:p w14:paraId="3E9723E0" w14:textId="67753772" w:rsidR="00DB1DEF" w:rsidRDefault="004703FB" w:rsidP="00DB1DEF">
      <w:pPr>
        <w:pStyle w:val="Megolds"/>
        <w:ind w:left="0" w:firstLine="0"/>
      </w:pPr>
      <w:r>
        <w:t>M</w:t>
      </w:r>
      <w:r w:rsidR="00DB1DEF">
        <w:t xml:space="preserve">. A kézfejek </w:t>
      </w:r>
      <w:r w:rsidR="00265402">
        <w:t>felfele</w:t>
      </w:r>
      <w:r w:rsidR="00DB1DEF">
        <w:t xml:space="preserve"> néznek</w:t>
      </w:r>
      <w:r w:rsidR="00265402">
        <w:t>, ferdén állnak</w:t>
      </w:r>
      <w:r w:rsidR="00DB1DEF">
        <w:t>; azonos hosszúak</w:t>
      </w:r>
      <w:r w:rsidR="00DB1DEF">
        <w:tab/>
      </w:r>
      <w:r w:rsidR="00B35DD9">
        <w:t>2</w:t>
      </w:r>
      <w:r w:rsidR="00DB1DEF">
        <w:t>+</w:t>
      </w:r>
      <w:r w:rsidR="00B35DD9">
        <w:t>2</w:t>
      </w:r>
      <w:r w:rsidR="00DB1DEF">
        <w:t>+</w:t>
      </w:r>
      <w:r w:rsidR="00B35DD9">
        <w:t>2</w:t>
      </w:r>
      <w:r w:rsidR="00DB1DEF">
        <w:t xml:space="preserve"> pont</w:t>
      </w:r>
    </w:p>
    <w:p w14:paraId="024AF7BF" w14:textId="0DF951E3" w:rsidR="00265402" w:rsidRDefault="004703FB" w:rsidP="00DB1DEF">
      <w:pPr>
        <w:pStyle w:val="Megolds"/>
        <w:ind w:left="0" w:firstLine="0"/>
      </w:pPr>
      <w:r>
        <w:t>N</w:t>
      </w:r>
      <w:r w:rsidR="00265402">
        <w:t xml:space="preserve">. A </w:t>
      </w:r>
      <w:proofErr w:type="spellStart"/>
      <w:r w:rsidR="00265402">
        <w:t>kázfejek</w:t>
      </w:r>
      <w:proofErr w:type="spellEnd"/>
      <w:r w:rsidR="00265402">
        <w:t xml:space="preserve"> szimmetrikusak a törzsre</w:t>
      </w:r>
      <w:r w:rsidR="00265402">
        <w:tab/>
        <w:t>2 pont</w:t>
      </w:r>
    </w:p>
    <w:p w14:paraId="47480FEE" w14:textId="41BD931B" w:rsidR="00DB1DEF" w:rsidRDefault="004703FB" w:rsidP="00DB1DEF">
      <w:pPr>
        <w:pStyle w:val="Megolds"/>
        <w:ind w:left="0" w:firstLine="0"/>
      </w:pPr>
      <w:r>
        <w:t>O</w:t>
      </w:r>
      <w:r w:rsidR="00DB1DEF">
        <w:t xml:space="preserve">. </w:t>
      </w:r>
      <w:r w:rsidR="00961AE7">
        <w:t>Paraméteres a hosszra ( </w:t>
      </w:r>
      <w:r w:rsidR="00961AE7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 w:rsidR="00961AE7" w:rsidRPr="00961AE7">
        <w:t> </w:t>
      </w:r>
      <w:r w:rsidR="00961AE7">
        <w:t xml:space="preserve">); </w:t>
      </w:r>
      <w:r w:rsidR="00DB1DEF">
        <w:t>a paraméter a törzs hosszát jelenti</w:t>
      </w:r>
      <w:r w:rsidR="00DB1DEF">
        <w:tab/>
        <w:t>2+2 pont</w:t>
      </w:r>
    </w:p>
    <w:bookmarkEnd w:id="42"/>
    <w:p w14:paraId="0876E9EF" w14:textId="1AE8BF16" w:rsidR="00B8200D" w:rsidRPr="00B8200D" w:rsidRDefault="00B8200D" w:rsidP="00B8200D">
      <w:pPr>
        <w:pStyle w:val="Feladat"/>
        <w:rPr>
          <w:u w:val="none"/>
        </w:rPr>
      </w:pPr>
      <w:r>
        <w:rPr>
          <w:rStyle w:val="FeladatChar"/>
          <w:rFonts w:eastAsia="Batang"/>
        </w:rPr>
        <w:t xml:space="preserve">2. </w:t>
      </w:r>
      <w:r>
        <w:t>feladat</w:t>
      </w:r>
      <w:r w:rsidR="00307F4D">
        <w:rPr>
          <w:u w:val="none"/>
        </w:rPr>
        <w:t>: Sorminta</w:t>
      </w:r>
      <w:r w:rsidRPr="00B8200D">
        <w:rPr>
          <w:u w:val="none"/>
        </w:rPr>
        <w:t xml:space="preserve"> (</w:t>
      </w:r>
      <w:r w:rsidR="00DB1EE1">
        <w:rPr>
          <w:u w:val="none"/>
        </w:rPr>
        <w:t>7</w:t>
      </w:r>
      <w:r w:rsidRPr="00B8200D">
        <w:rPr>
          <w:u w:val="none"/>
        </w:rPr>
        <w:t>0 pont)</w:t>
      </w:r>
    </w:p>
    <w:p w14:paraId="54F923AE" w14:textId="791AEC88" w:rsidR="00B8200D" w:rsidRDefault="00307F4D" w:rsidP="00B8200D">
      <w:pPr>
        <w:pStyle w:val="Bekezds"/>
      </w:pPr>
      <w:r>
        <w:t>Rajzold meg az alábbi ábrán látható sormintá</w:t>
      </w:r>
      <w:r w:rsidR="001B0879">
        <w:t>ka</w:t>
      </w:r>
      <w:r>
        <w:t xml:space="preserve">t </w:t>
      </w:r>
      <w:r w:rsidR="001B0879">
        <w:t>(</w:t>
      </w:r>
      <w:r w:rsidR="00961AE7">
        <w:t> </w:t>
      </w:r>
      <w:ins w:id="45" w:author="Bernát Péter" w:date="2021-03-29T16:16:00Z">
        <w:r w:rsidR="00961AE7" w:rsidRPr="005F15C4">
          <w:rPr>
            <w:noProof/>
            <w:position w:val="-12"/>
          </w:rPr>
          <mc:AlternateContent>
            <mc:Choice Requires="wps">
              <w:drawing>
                <wp:inline distT="0" distB="0" distL="0" distR="0" wp14:anchorId="572EB52F" wp14:editId="35E9C370">
                  <wp:extent cx="1155700" cy="216535"/>
                  <wp:effectExtent l="0" t="0" r="25400" b="12065"/>
                  <wp:docPr id="35" name="Szövegdoboz 3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1155700" cy="216535"/>
                          </a:xfrm>
                          <a:prstGeom prst="roundRect">
                            <a:avLst>
                              <a:gd name="adj" fmla="val 23265"/>
                            </a:avLst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25783306" w14:textId="77777777" w:rsidR="00961AE7" w:rsidRPr="002563B4" w:rsidRDefault="00961AE7" w:rsidP="00961AE7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hd w:val="clear" w:color="auto" w:fill="BFBFBF" w:themeFill="background1" w:themeFillShade="BF"/>
                                </w:rPr>
                              </w:pPr>
                              <w:del w:id="46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delText xml:space="preserve">TV1 </w:delText>
                                </w:r>
                              </w:del>
                              <w:ins w:id="47" w:author="Bernát Péter" w:date="2021-03-29T16:16:00Z">
                                <w:r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t>sorminta</w:t>
                                </w:r>
                              </w:ins>
                              <w:ins w:id="48" w:author="Bernát Péter" w:date="2021-03-25T15:22:00Z">
                                <w:r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t xml:space="preserve"> </w:t>
                                </w:r>
                              </w:ins>
                              <w:del w:id="49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bdr w:val="single" w:sz="8" w:space="0" w:color="auto"/>
                                    <w:shd w:val="clear" w:color="auto" w:fill="FFFFFF" w:themeFill="background1"/>
                                  </w:rPr>
                                  <w:delText>méret</w:delText>
                                </w:r>
                              </w:del>
                              <w:ins w:id="50" w:author="Bernát Péter" w:date="2021-03-29T16:16:00Z">
                                <w:r>
                                  <w:rPr>
                                    <w:rFonts w:ascii="Arial" w:hAnsi="Arial" w:cs="Arial"/>
                                    <w:sz w:val="20"/>
                                    <w:bdr w:val="single" w:sz="8" w:space="0" w:color="auto"/>
                                    <w:shd w:val="clear" w:color="auto" w:fill="FFFFFF" w:themeFill="background1"/>
                                  </w:rPr>
                                  <w:t>db</w:t>
                                </w:r>
                                <w:r w:rsidRPr="000A3837"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  <w:rPrChange w:id="51" w:author="Bernát Péter" w:date="2021-03-29T16:16:00Z">
                                      <w:rPr>
                                        <w:rFonts w:ascii="Arial" w:hAnsi="Arial" w:cs="Arial"/>
                                        <w:sz w:val="20"/>
                                        <w:bdr w:val="single" w:sz="8" w:space="0" w:color="auto"/>
                                        <w:shd w:val="clear" w:color="auto" w:fill="FFFFFF" w:themeFill="background1"/>
                                      </w:rPr>
                                    </w:rPrChange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 w:cs="Arial"/>
                                    <w:sz w:val="20"/>
                                    <w:bdr w:val="single" w:sz="8" w:space="0" w:color="auto"/>
                                    <w:shd w:val="clear" w:color="auto" w:fill="FFFFFF" w:themeFill="background1"/>
                                  </w:rPr>
                                  <w:t>méret</w:t>
                                </w:r>
                              </w:ins>
                            </w:p>
                          </w:txbxContent>
                        </wps:txbx>
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roundrect w14:anchorId="572EB52F" id="Szövegdoboz 35" o:spid="_x0000_s1032" style="width:91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" fillcolor="#bfbfbf [2412]" strokecolor="black [3213]" strokeweight="1pt">
                  <v:textbox inset=".1mm,.1mm,.1mm,0">
                    <w:txbxContent>
                      <w:p w14:paraId="25783306" w14:textId="77777777" w:rsidR="00961AE7" w:rsidRPr="002563B4" w:rsidRDefault="00961AE7" w:rsidP="00961AE7">
                        <w:pPr>
                          <w:rPr>
                            <w:rFonts w:ascii="Arial" w:hAnsi="Arial" w:cs="Arial"/>
                            <w:b/>
                            <w:sz w:val="20"/>
                            <w:shd w:val="clear" w:color="auto" w:fill="BFBFBF" w:themeFill="background1" w:themeFillShade="BF"/>
                          </w:rPr>
                        </w:pPr>
                        <w:del w:id="52" w:author="Bernát Péter" w:date="2021-03-25T15:22:00Z">
                          <w:r w:rsidDel="005F15C4">
                            <w:rPr>
                              <w:rFonts w:ascii="Arial" w:hAnsi="Arial" w:cs="Arial"/>
                              <w:sz w:val="20"/>
                              <w:shd w:val="clear" w:color="auto" w:fill="BFBFBF" w:themeFill="background1" w:themeFillShade="BF"/>
                            </w:rPr>
                            <w:delText xml:space="preserve">TV1 </w:delText>
                          </w:r>
                        </w:del>
                        <w:ins w:id="53" w:author="Bernát Péter" w:date="2021-03-29T16:16:00Z">
                          <w:r>
                            <w:rPr>
                              <w:rFonts w:ascii="Arial" w:hAnsi="Arial" w:cs="Arial"/>
                              <w:sz w:val="20"/>
                              <w:shd w:val="clear" w:color="auto" w:fill="BFBFBF" w:themeFill="background1" w:themeFillShade="BF"/>
                            </w:rPr>
                            <w:t>sorminta</w:t>
                          </w:r>
                        </w:ins>
                        <w:ins w:id="54" w:author="Bernát Péter" w:date="2021-03-25T15:22:00Z">
                          <w:r>
                            <w:rPr>
                              <w:rFonts w:ascii="Arial" w:hAnsi="Arial" w:cs="Arial"/>
                              <w:sz w:val="20"/>
                              <w:shd w:val="clear" w:color="auto" w:fill="BFBFBF" w:themeFill="background1" w:themeFillShade="BF"/>
                            </w:rPr>
                            <w:t xml:space="preserve"> </w:t>
                          </w:r>
                        </w:ins>
                        <w:del w:id="55" w:author="Bernát Péter" w:date="2021-03-25T15:22:00Z">
                          <w:r w:rsidDel="005F15C4">
                            <w:rPr>
                              <w:rFonts w:ascii="Arial" w:hAnsi="Arial" w:cs="Arial"/>
                              <w:sz w:val="20"/>
                              <w:bdr w:val="single" w:sz="8" w:space="0" w:color="auto"/>
                              <w:shd w:val="clear" w:color="auto" w:fill="FFFFFF" w:themeFill="background1"/>
                            </w:rPr>
                            <w:delText>méret</w:delText>
                          </w:r>
                        </w:del>
                        <w:ins w:id="56" w:author="Bernát Péter" w:date="2021-03-29T16:16:00Z">
                          <w:r>
                            <w:rPr>
                              <w:rFonts w:ascii="Arial" w:hAnsi="Arial" w:cs="Arial"/>
                              <w:sz w:val="20"/>
                              <w:bdr w:val="single" w:sz="8" w:space="0" w:color="auto"/>
                              <w:shd w:val="clear" w:color="auto" w:fill="FFFFFF" w:themeFill="background1"/>
                            </w:rPr>
                            <w:t>db</w:t>
                          </w:r>
                          <w:r w:rsidRPr="000A3837">
                            <w:rPr>
                              <w:rFonts w:ascii="Arial" w:hAnsi="Arial" w:cs="Arial"/>
                              <w:sz w:val="20"/>
                              <w:shd w:val="clear" w:color="auto" w:fill="BFBFBF" w:themeFill="background1" w:themeFillShade="BF"/>
                              <w:rPrChange w:id="57" w:author="Bernát Péter" w:date="2021-03-29T16:16:00Z">
                                <w:rPr>
                                  <w:rFonts w:ascii="Arial" w:hAnsi="Arial" w:cs="Arial"/>
                                  <w:sz w:val="20"/>
                                  <w:bdr w:val="single" w:sz="8" w:space="0" w:color="auto"/>
                                  <w:shd w:val="clear" w:color="auto" w:fill="FFFFFF" w:themeFill="background1"/>
                                </w:rPr>
                              </w:rPrChange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0"/>
                              <w:bdr w:val="single" w:sz="8" w:space="0" w:color="auto"/>
                              <w:shd w:val="clear" w:color="auto" w:fill="FFFFFF" w:themeFill="background1"/>
                            </w:rPr>
                            <w:t>méret</w:t>
                          </w:r>
                        </w:ins>
                      </w:p>
                    </w:txbxContent>
                  </v:textbox>
                  <w10:anchorlock/>
                </v:roundrect>
              </w:pict>
            </mc:Fallback>
          </mc:AlternateContent>
        </w:r>
      </w:ins>
      <w:r w:rsidR="00961AE7">
        <w:t> </w:t>
      </w:r>
      <w:r w:rsidR="001B0879">
        <w:t>)</w:t>
      </w:r>
      <w:r>
        <w:t xml:space="preserve">, ahol a </w:t>
      </w:r>
      <w:ins w:id="58" w:author="Bernát Péter" w:date="2021-03-29T16:16:00Z">
        <w:r w:rsidR="00961AE7">
          <w:rPr>
            <w:rFonts w:ascii="Arial" w:hAnsi="Arial" w:cs="Arial"/>
            <w:sz w:val="20"/>
            <w:bdr w:val="single" w:sz="8" w:space="0" w:color="auto"/>
            <w:shd w:val="clear" w:color="auto" w:fill="FFFFFF" w:themeFill="background1"/>
          </w:rPr>
          <w:t>db</w:t>
        </w:r>
      </w:ins>
      <w:r>
        <w:t xml:space="preserve"> a sorban levő </w:t>
      </w:r>
      <w:r w:rsidR="001B0879">
        <w:t xml:space="preserve">zöld pöttyök </w:t>
      </w:r>
      <w:r>
        <w:t xml:space="preserve">számát jelöli, a </w:t>
      </w:r>
      <w:ins w:id="59" w:author="Bernát Péter" w:date="2021-03-29T16:16:00Z">
        <w:r w:rsidR="00961AE7">
          <w:rPr>
            <w:rFonts w:ascii="Arial" w:hAnsi="Arial" w:cs="Arial"/>
            <w:sz w:val="20"/>
            <w:bdr w:val="single" w:sz="8" w:space="0" w:color="auto"/>
            <w:shd w:val="clear" w:color="auto" w:fill="FFFFFF" w:themeFill="background1"/>
          </w:rPr>
          <w:t>méret</w:t>
        </w:r>
      </w:ins>
      <w:r>
        <w:t xml:space="preserve"> pedig </w:t>
      </w:r>
      <w:r w:rsidR="001B0879">
        <w:t>a piros pötty méretét</w:t>
      </w:r>
      <w:r>
        <w:t>!</w:t>
      </w:r>
      <w:r w:rsidR="001B0879">
        <w:t xml:space="preserve"> 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632"/>
        <w:gridCol w:w="5001"/>
      </w:tblGrid>
      <w:tr w:rsidR="001B0879" w14:paraId="566AB30C" w14:textId="77777777" w:rsidTr="00DB1EE1">
        <w:trPr>
          <w:jc w:val="center"/>
        </w:trPr>
        <w:tc>
          <w:tcPr>
            <w:tcW w:w="2404" w:type="pct"/>
            <w:vAlign w:val="bottom"/>
          </w:tcPr>
          <w:p w14:paraId="74DAAA57" w14:textId="77777777" w:rsidR="001B0879" w:rsidRPr="00B26689" w:rsidRDefault="00EF02AE" w:rsidP="001B0879">
            <w:pPr>
              <w:spacing w:line="24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52F7019E" wp14:editId="6905FAF0">
                  <wp:extent cx="2324100" cy="638175"/>
                  <wp:effectExtent l="0" t="0" r="0" b="0"/>
                  <wp:docPr id="6" name="Kép 6" descr="polimer-I1-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polimer-I1-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410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96" w:type="pct"/>
            <w:vAlign w:val="bottom"/>
          </w:tcPr>
          <w:p w14:paraId="03C5CD89" w14:textId="77777777" w:rsidR="001B0879" w:rsidRDefault="00EF02AE" w:rsidP="001B0879">
            <w:pPr>
              <w:pStyle w:val="Plda"/>
            </w:pPr>
            <w:r>
              <w:rPr>
                <w:noProof/>
              </w:rPr>
              <w:drawing>
                <wp:inline distT="0" distB="0" distL="0" distR="0" wp14:anchorId="2578C2A6" wp14:editId="24D01EA4">
                  <wp:extent cx="3038475" cy="676275"/>
                  <wp:effectExtent l="0" t="0" r="0" b="0"/>
                  <wp:docPr id="7" name="Kép 7" descr="polimer-I1-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polimer-I1-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847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B0879" w14:paraId="323BF596" w14:textId="77777777" w:rsidTr="00DB1EE1">
        <w:trPr>
          <w:trHeight w:val="50"/>
          <w:jc w:val="center"/>
        </w:trPr>
        <w:tc>
          <w:tcPr>
            <w:tcW w:w="2404" w:type="pct"/>
            <w:vAlign w:val="center"/>
          </w:tcPr>
          <w:p w14:paraId="5663A8A0" w14:textId="763D559D" w:rsidR="001B0879" w:rsidRDefault="00961AE7" w:rsidP="00961AE7">
            <w:pPr>
              <w:pStyle w:val="Plda"/>
              <w:tabs>
                <w:tab w:val="clear" w:pos="568"/>
                <w:tab w:val="clear" w:pos="1702"/>
                <w:tab w:val="left" w:pos="284"/>
              </w:tabs>
              <w:spacing w:before="60"/>
              <w:ind w:hanging="709"/>
              <w:jc w:val="center"/>
            </w:pPr>
            <w:ins w:id="60" w:author="Bernát Péter" w:date="2021-03-29T16:16:00Z">
              <w:r w:rsidRPr="005F15C4">
                <w:rPr>
                  <w:noProof/>
                  <w:position w:val="-12"/>
                </w:rPr>
                <mc:AlternateContent>
                  <mc:Choice Requires="wps">
                    <w:drawing>
                      <wp:inline distT="0" distB="0" distL="0" distR="0" wp14:anchorId="2A0A5E6C" wp14:editId="71F02C29">
                        <wp:extent cx="834887" cy="216535"/>
                        <wp:effectExtent l="0" t="0" r="22860" b="12065"/>
                        <wp:docPr id="17" name="Szövegdoboz 17"/>
                        <wp:cNvGraphicFramePr/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/>
                              <wps:spPr>
                                <a:xfrm>
                                  <a:off x="0" y="0"/>
                                  <a:ext cx="834887" cy="216535"/>
                                </a:xfrm>
                                <a:prstGeom prst="roundRect">
                                  <a:avLst>
                                    <a:gd name="adj" fmla="val 23265"/>
                                  </a:avLst>
                                </a:prstGeom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txbx>
                                <w:txbxContent>
                                  <w:p w14:paraId="49374CE3" w14:textId="7EAD6F4E" w:rsidR="00961AE7" w:rsidRPr="002563B4" w:rsidRDefault="00961AE7" w:rsidP="00961AE7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20"/>
                                        <w:shd w:val="clear" w:color="auto" w:fill="BFBFBF" w:themeFill="background1" w:themeFillShade="BF"/>
                                      </w:rPr>
                                    </w:pPr>
                                    <w:del w:id="61" w:author="Bernát Péter" w:date="2021-03-25T15:22:00Z">
                                      <w:r w:rsidDel="005F15C4">
                                        <w:rPr>
                                          <w:rFonts w:ascii="Arial" w:hAnsi="Arial" w:cs="Arial"/>
                                          <w:sz w:val="20"/>
                                          <w:shd w:val="clear" w:color="auto" w:fill="BFBFBF" w:themeFill="background1" w:themeFillShade="BF"/>
                                        </w:rPr>
                                        <w:delText xml:space="preserve">TV1 </w:delText>
                                      </w:r>
                                    </w:del>
                                    <w:ins w:id="62" w:author="Bernát Péter" w:date="2021-03-29T16:16:00Z">
                                      <w:r>
                                        <w:rPr>
                                          <w:rFonts w:ascii="Arial" w:hAnsi="Arial" w:cs="Arial"/>
                                          <w:sz w:val="20"/>
                                          <w:shd w:val="clear" w:color="auto" w:fill="BFBFBF" w:themeFill="background1" w:themeFillShade="BF"/>
                                        </w:rPr>
                                        <w:t>sorminta</w:t>
                                      </w:r>
                                    </w:ins>
                                    <w:ins w:id="63" w:author="Bernát Péter" w:date="2021-03-25T15:22:00Z">
                                      <w:r>
                                        <w:rPr>
                                          <w:rFonts w:ascii="Arial" w:hAnsi="Arial" w:cs="Arial"/>
                                          <w:sz w:val="20"/>
                                          <w:shd w:val="clear" w:color="auto" w:fill="BFBFBF" w:themeFill="background1" w:themeFillShade="BF"/>
                                        </w:rPr>
                                        <w:t xml:space="preserve"> </w:t>
                                      </w:r>
                                    </w:ins>
                                    <w:del w:id="64" w:author="Bernát Péter" w:date="2021-03-25T15:22:00Z">
                                      <w:r w:rsidDel="005F15C4">
                                        <w:rPr>
                                          <w:rFonts w:ascii="Arial" w:hAnsi="Arial" w:cs="Arial"/>
                                          <w:sz w:val="20"/>
                                          <w:bdr w:val="single" w:sz="8" w:space="0" w:color="auto"/>
                                          <w:shd w:val="clear" w:color="auto" w:fill="FFFFFF" w:themeFill="background1"/>
                                        </w:rPr>
                                        <w:delText>méret</w:delText>
                                      </w:r>
                                    </w:del>
                                    <w:r>
                                      <w:rPr>
                                        <w:rFonts w:ascii="Arial" w:hAnsi="Arial" w:cs="Arial"/>
                                        <w:sz w:val="20"/>
                                        <w:bdr w:val="single" w:sz="8" w:space="0" w:color="auto"/>
                                        <w:shd w:val="clear" w:color="auto" w:fill="FFFFFF" w:themeFill="background1"/>
                                      </w:rPr>
                                      <w:t>3</w:t>
                                    </w:r>
                                    <w:ins w:id="65" w:author="Bernát Péter" w:date="2021-03-29T16:16:00Z">
                                      <w:r w:rsidRPr="000A3837">
                                        <w:rPr>
                                          <w:rFonts w:ascii="Arial" w:hAnsi="Arial" w:cs="Arial"/>
                                          <w:sz w:val="20"/>
                                          <w:shd w:val="clear" w:color="auto" w:fill="BFBFBF" w:themeFill="background1" w:themeFillShade="BF"/>
                                          <w:rPrChange w:id="66" w:author="Bernát Péter" w:date="2021-03-29T16:16:00Z">
                                            <w:rPr>
                                              <w:rFonts w:ascii="Arial" w:hAnsi="Arial" w:cs="Arial"/>
                                              <w:sz w:val="20"/>
                                              <w:bdr w:val="single" w:sz="8" w:space="0" w:color="auto"/>
                                              <w:shd w:val="clear" w:color="auto" w:fill="FFFFFF" w:themeFill="background1"/>
                                            </w:rPr>
                                          </w:rPrChange>
                                        </w:rPr>
                                        <w:t xml:space="preserve"> </w:t>
                                      </w:r>
                                    </w:ins>
                                    <w:r>
                                      <w:rPr>
                                        <w:rFonts w:ascii="Arial" w:hAnsi="Arial" w:cs="Arial"/>
                                        <w:sz w:val="20"/>
                                        <w:bdr w:val="single" w:sz="8" w:space="0" w:color="auto"/>
                                        <w:shd w:val="clear" w:color="auto" w:fill="FFFFFF" w:themeFill="background1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</wp:inline>
                    </w:drawing>
                  </mc:Choice>
                  <mc:Fallback>
                    <w:pict>
                      <v:roundrect w14:anchorId="2A0A5E6C" id="Szövegdoboz 17" o:spid="_x0000_s1033" style="width:65.7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" fillcolor="#bfbfbf [2412]" strokecolor="black [3213]" strokeweight="1pt">
                        <v:textbox inset=".1mm,.1mm,.1mm,0">
                          <w:txbxContent>
                            <w:p w14:paraId="49374CE3" w14:textId="7EAD6F4E" w:rsidR="00961AE7" w:rsidRPr="002563B4" w:rsidRDefault="00961AE7" w:rsidP="00961AE7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hd w:val="clear" w:color="auto" w:fill="BFBFBF" w:themeFill="background1" w:themeFillShade="BF"/>
                                </w:rPr>
                              </w:pPr>
                              <w:del w:id="67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delText xml:space="preserve">TV1 </w:delText>
                                </w:r>
                              </w:del>
                              <w:ins w:id="68" w:author="Bernát Péter" w:date="2021-03-29T16:16:00Z">
                                <w:r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t>sorminta</w:t>
                                </w:r>
                              </w:ins>
                              <w:ins w:id="69" w:author="Bernát Péter" w:date="2021-03-25T15:22:00Z">
                                <w:r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t xml:space="preserve"> </w:t>
                                </w:r>
                              </w:ins>
                              <w:del w:id="70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bdr w:val="single" w:sz="8" w:space="0" w:color="auto"/>
                                    <w:shd w:val="clear" w:color="auto" w:fill="FFFFFF" w:themeFill="background1"/>
                                  </w:rPr>
                                  <w:delText>méret</w:delText>
                                </w:r>
                              </w:del>
                              <w:r>
                                <w:rPr>
                                  <w:rFonts w:ascii="Arial" w:hAnsi="Arial" w:cs="Arial"/>
                                  <w:sz w:val="20"/>
                                  <w:bdr w:val="single" w:sz="8" w:space="0" w:color="auto"/>
                                  <w:shd w:val="clear" w:color="auto" w:fill="FFFFFF" w:themeFill="background1"/>
                                </w:rPr>
                                <w:t>3</w:t>
                              </w:r>
                              <w:ins w:id="71" w:author="Bernát Péter" w:date="2021-03-29T16:16:00Z">
                                <w:r w:rsidRPr="000A3837"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  <w:rPrChange w:id="72" w:author="Bernát Péter" w:date="2021-03-29T16:16:00Z">
                                      <w:rPr>
                                        <w:rFonts w:ascii="Arial" w:hAnsi="Arial" w:cs="Arial"/>
                                        <w:sz w:val="20"/>
                                        <w:bdr w:val="single" w:sz="8" w:space="0" w:color="auto"/>
                                        <w:shd w:val="clear" w:color="auto" w:fill="FFFFFF" w:themeFill="background1"/>
                                      </w:rPr>
                                    </w:rPrChange>
                                  </w:rPr>
                                  <w:t xml:space="preserve"> </w:t>
                                </w:r>
                              </w:ins>
                              <w:r>
                                <w:rPr>
                                  <w:rFonts w:ascii="Arial" w:hAnsi="Arial" w:cs="Arial"/>
                                  <w:sz w:val="20"/>
                                  <w:bdr w:val="single" w:sz="8" w:space="0" w:color="auto"/>
                                  <w:shd w:val="clear" w:color="auto" w:fill="FFFFFF" w:themeFill="background1"/>
                                </w:rPr>
                                <w:t>6</w:t>
                              </w:r>
                            </w:p>
                          </w:txbxContent>
                        </v:textbox>
                        <w10:anchorlock/>
                      </v:roundrect>
                    </w:pict>
                  </mc:Fallback>
                </mc:AlternateContent>
              </w:r>
            </w:ins>
          </w:p>
        </w:tc>
        <w:tc>
          <w:tcPr>
            <w:tcW w:w="2596" w:type="pct"/>
            <w:vAlign w:val="center"/>
          </w:tcPr>
          <w:p w14:paraId="4848F716" w14:textId="77048A5B" w:rsidR="001B0879" w:rsidRDefault="00961AE7" w:rsidP="00961AE7">
            <w:pPr>
              <w:pStyle w:val="Plda"/>
              <w:spacing w:before="60"/>
              <w:ind w:hanging="725"/>
              <w:jc w:val="center"/>
            </w:pPr>
            <w:ins w:id="73" w:author="Bernát Péter" w:date="2021-03-29T16:16:00Z">
              <w:r w:rsidRPr="005F15C4">
                <w:rPr>
                  <w:noProof/>
                  <w:position w:val="-12"/>
                </w:rPr>
                <mc:AlternateContent>
                  <mc:Choice Requires="wps">
                    <w:drawing>
                      <wp:inline distT="0" distB="0" distL="0" distR="0" wp14:anchorId="043CABF0" wp14:editId="269CD8CD">
                        <wp:extent cx="834887" cy="216535"/>
                        <wp:effectExtent l="0" t="0" r="22860" b="12065"/>
                        <wp:docPr id="18" name="Szövegdoboz 18"/>
                        <wp:cNvGraphicFramePr/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/>
                              <wps:spPr>
                                <a:xfrm>
                                  <a:off x="0" y="0"/>
                                  <a:ext cx="834887" cy="216535"/>
                                </a:xfrm>
                                <a:prstGeom prst="roundRect">
                                  <a:avLst>
                                    <a:gd name="adj" fmla="val 23265"/>
                                  </a:avLst>
                                </a:prstGeom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txbx>
                                <w:txbxContent>
                                  <w:p w14:paraId="20CB0017" w14:textId="70A24905" w:rsidR="00961AE7" w:rsidRPr="002563B4" w:rsidRDefault="00961AE7" w:rsidP="00961AE7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20"/>
                                        <w:shd w:val="clear" w:color="auto" w:fill="BFBFBF" w:themeFill="background1" w:themeFillShade="BF"/>
                                      </w:rPr>
                                    </w:pPr>
                                    <w:del w:id="74" w:author="Bernát Péter" w:date="2021-03-25T15:22:00Z">
                                      <w:r w:rsidDel="005F15C4">
                                        <w:rPr>
                                          <w:rFonts w:ascii="Arial" w:hAnsi="Arial" w:cs="Arial"/>
                                          <w:sz w:val="20"/>
                                          <w:shd w:val="clear" w:color="auto" w:fill="BFBFBF" w:themeFill="background1" w:themeFillShade="BF"/>
                                        </w:rPr>
                                        <w:delText xml:space="preserve">TV1 </w:delText>
                                      </w:r>
                                    </w:del>
                                    <w:ins w:id="75" w:author="Bernát Péter" w:date="2021-03-29T16:16:00Z">
                                      <w:r>
                                        <w:rPr>
                                          <w:rFonts w:ascii="Arial" w:hAnsi="Arial" w:cs="Arial"/>
                                          <w:sz w:val="20"/>
                                          <w:shd w:val="clear" w:color="auto" w:fill="BFBFBF" w:themeFill="background1" w:themeFillShade="BF"/>
                                        </w:rPr>
                                        <w:t>sorminta</w:t>
                                      </w:r>
                                    </w:ins>
                                    <w:ins w:id="76" w:author="Bernát Péter" w:date="2021-03-25T15:22:00Z">
                                      <w:r>
                                        <w:rPr>
                                          <w:rFonts w:ascii="Arial" w:hAnsi="Arial" w:cs="Arial"/>
                                          <w:sz w:val="20"/>
                                          <w:shd w:val="clear" w:color="auto" w:fill="BFBFBF" w:themeFill="background1" w:themeFillShade="BF"/>
                                        </w:rPr>
                                        <w:t xml:space="preserve"> </w:t>
                                      </w:r>
                                    </w:ins>
                                    <w:del w:id="77" w:author="Bernát Péter" w:date="2021-03-25T15:22:00Z">
                                      <w:r w:rsidDel="005F15C4">
                                        <w:rPr>
                                          <w:rFonts w:ascii="Arial" w:hAnsi="Arial" w:cs="Arial"/>
                                          <w:sz w:val="20"/>
                                          <w:bdr w:val="single" w:sz="8" w:space="0" w:color="auto"/>
                                          <w:shd w:val="clear" w:color="auto" w:fill="FFFFFF" w:themeFill="background1"/>
                                        </w:rPr>
                                        <w:delText>méret</w:delText>
                                      </w:r>
                                    </w:del>
                                    <w:r>
                                      <w:rPr>
                                        <w:rFonts w:ascii="Arial" w:hAnsi="Arial" w:cs="Arial"/>
                                        <w:sz w:val="20"/>
                                        <w:bdr w:val="single" w:sz="8" w:space="0" w:color="auto"/>
                                        <w:shd w:val="clear" w:color="auto" w:fill="FFFFFF" w:themeFill="background1"/>
                                      </w:rPr>
                                      <w:t>4</w:t>
                                    </w:r>
                                    <w:ins w:id="78" w:author="Bernát Péter" w:date="2021-03-29T16:16:00Z">
                                      <w:r w:rsidRPr="000A3837">
                                        <w:rPr>
                                          <w:rFonts w:ascii="Arial" w:hAnsi="Arial" w:cs="Arial"/>
                                          <w:sz w:val="20"/>
                                          <w:shd w:val="clear" w:color="auto" w:fill="BFBFBF" w:themeFill="background1" w:themeFillShade="BF"/>
                                          <w:rPrChange w:id="79" w:author="Bernát Péter" w:date="2021-03-29T16:16:00Z">
                                            <w:rPr>
                                              <w:rFonts w:ascii="Arial" w:hAnsi="Arial" w:cs="Arial"/>
                                              <w:sz w:val="20"/>
                                              <w:bdr w:val="single" w:sz="8" w:space="0" w:color="auto"/>
                                              <w:shd w:val="clear" w:color="auto" w:fill="FFFFFF" w:themeFill="background1"/>
                                            </w:rPr>
                                          </w:rPrChange>
                                        </w:rPr>
                                        <w:t xml:space="preserve"> </w:t>
                                      </w:r>
                                    </w:ins>
                                    <w:r>
                                      <w:rPr>
                                        <w:rFonts w:ascii="Arial" w:hAnsi="Arial" w:cs="Arial"/>
                                        <w:sz w:val="20"/>
                                        <w:bdr w:val="single" w:sz="8" w:space="0" w:color="auto"/>
                                        <w:shd w:val="clear" w:color="auto" w:fill="FFFFFF" w:themeFill="background1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</wp:inline>
                    </w:drawing>
                  </mc:Choice>
                  <mc:Fallback>
                    <w:pict>
                      <v:roundrect w14:anchorId="043CABF0" id="Szövegdoboz 18" o:spid="_x0000_s1034" style="width:65.7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" fillcolor="#bfbfbf [2412]" strokecolor="black [3213]" strokeweight="1pt">
                        <v:textbox inset=".1mm,.1mm,.1mm,0">
                          <w:txbxContent>
                            <w:p w14:paraId="20CB0017" w14:textId="70A24905" w:rsidR="00961AE7" w:rsidRPr="002563B4" w:rsidRDefault="00961AE7" w:rsidP="00961AE7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hd w:val="clear" w:color="auto" w:fill="BFBFBF" w:themeFill="background1" w:themeFillShade="BF"/>
                                </w:rPr>
                              </w:pPr>
                              <w:del w:id="80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delText xml:space="preserve">TV1 </w:delText>
                                </w:r>
                              </w:del>
                              <w:ins w:id="81" w:author="Bernát Péter" w:date="2021-03-29T16:16:00Z">
                                <w:r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t>sorminta</w:t>
                                </w:r>
                              </w:ins>
                              <w:ins w:id="82" w:author="Bernát Péter" w:date="2021-03-25T15:22:00Z">
                                <w:r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t xml:space="preserve"> </w:t>
                                </w:r>
                              </w:ins>
                              <w:del w:id="83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bdr w:val="single" w:sz="8" w:space="0" w:color="auto"/>
                                    <w:shd w:val="clear" w:color="auto" w:fill="FFFFFF" w:themeFill="background1"/>
                                  </w:rPr>
                                  <w:delText>méret</w:delText>
                                </w:r>
                              </w:del>
                              <w:r>
                                <w:rPr>
                                  <w:rFonts w:ascii="Arial" w:hAnsi="Arial" w:cs="Arial"/>
                                  <w:sz w:val="20"/>
                                  <w:bdr w:val="single" w:sz="8" w:space="0" w:color="auto"/>
                                  <w:shd w:val="clear" w:color="auto" w:fill="FFFFFF" w:themeFill="background1"/>
                                </w:rPr>
                                <w:t>4</w:t>
                              </w:r>
                              <w:ins w:id="84" w:author="Bernát Péter" w:date="2021-03-29T16:16:00Z">
                                <w:r w:rsidRPr="000A3837"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  <w:rPrChange w:id="85" w:author="Bernát Péter" w:date="2021-03-29T16:16:00Z">
                                      <w:rPr>
                                        <w:rFonts w:ascii="Arial" w:hAnsi="Arial" w:cs="Arial"/>
                                        <w:sz w:val="20"/>
                                        <w:bdr w:val="single" w:sz="8" w:space="0" w:color="auto"/>
                                        <w:shd w:val="clear" w:color="auto" w:fill="FFFFFF" w:themeFill="background1"/>
                                      </w:rPr>
                                    </w:rPrChange>
                                  </w:rPr>
                                  <w:t xml:space="preserve"> </w:t>
                                </w:r>
                              </w:ins>
                              <w:r>
                                <w:rPr>
                                  <w:rFonts w:ascii="Arial" w:hAnsi="Arial" w:cs="Arial"/>
                                  <w:sz w:val="20"/>
                                  <w:bdr w:val="single" w:sz="8" w:space="0" w:color="auto"/>
                                  <w:shd w:val="clear" w:color="auto" w:fill="FFFFFF" w:themeFill="background1"/>
                                </w:rPr>
                                <w:t>6</w:t>
                              </w:r>
                            </w:p>
                          </w:txbxContent>
                        </v:textbox>
                        <w10:anchorlock/>
                      </v:roundrect>
                    </w:pict>
                  </mc:Fallback>
                </mc:AlternateContent>
              </w:r>
            </w:ins>
          </w:p>
        </w:tc>
      </w:tr>
    </w:tbl>
    <w:p w14:paraId="32B17594" w14:textId="0EB93984" w:rsidR="00B8200D" w:rsidRDefault="00B8200D" w:rsidP="00B8200D">
      <w:pPr>
        <w:pStyle w:val="Megolds"/>
      </w:pPr>
      <w:r>
        <w:t>Értékelés:</w:t>
      </w:r>
    </w:p>
    <w:p w14:paraId="5CF88874" w14:textId="3D780944" w:rsidR="00CC2999" w:rsidRDefault="00CC2999" w:rsidP="00B8200D">
      <w:pPr>
        <w:pStyle w:val="Megolds"/>
      </w:pPr>
      <w:r>
        <w:t xml:space="preserve">A. Van </w:t>
      </w:r>
      <w:r w:rsidRPr="00CC2999">
        <w:rPr>
          <w:rFonts w:ascii="Courier New" w:hAnsi="Courier New" w:cs="Courier New"/>
        </w:rPr>
        <w:t>sorminta</w:t>
      </w:r>
      <w:r>
        <w:t xml:space="preserve"> eljárás; elemszámmal </w:t>
      </w:r>
      <w:proofErr w:type="spellStart"/>
      <w:r>
        <w:t>paraméterezhető</w:t>
      </w:r>
      <w:proofErr w:type="spellEnd"/>
      <w:r>
        <w:t xml:space="preserve">; mérettel </w:t>
      </w:r>
      <w:proofErr w:type="spellStart"/>
      <w:r>
        <w:t>paraméterezhető</w:t>
      </w:r>
      <w:proofErr w:type="spellEnd"/>
      <w:r>
        <w:tab/>
      </w:r>
      <w:r w:rsidR="00DB1EE1">
        <w:t>4</w:t>
      </w:r>
      <w:r>
        <w:t>+</w:t>
      </w:r>
      <w:r w:rsidR="00DB1EE1">
        <w:t>4</w:t>
      </w:r>
      <w:r>
        <w:t>+</w:t>
      </w:r>
      <w:r w:rsidR="00DB1EE1">
        <w:t>4</w:t>
      </w:r>
      <w:r>
        <w:t xml:space="preserve"> pont</w:t>
      </w:r>
    </w:p>
    <w:p w14:paraId="4597B43D" w14:textId="704D74A1" w:rsidR="00CC2999" w:rsidRDefault="00CC2999" w:rsidP="00B8200D">
      <w:pPr>
        <w:pStyle w:val="Megolds"/>
      </w:pPr>
      <w:r>
        <w:t>B. Van piros pötty; legkisebb; van lila pötty; középső méretű; van zöld pötty; legnagyobb; vannak összekötő fekete vonalak</w:t>
      </w:r>
      <w:r>
        <w:tab/>
      </w:r>
      <w:r w:rsidR="00DB1EE1">
        <w:t>4</w:t>
      </w:r>
      <w:r>
        <w:t>+</w:t>
      </w:r>
      <w:r w:rsidR="00DB1EE1">
        <w:t>4</w:t>
      </w:r>
      <w:r>
        <w:t>+</w:t>
      </w:r>
      <w:r w:rsidR="00DB1EE1">
        <w:t>4</w:t>
      </w:r>
      <w:r>
        <w:t>+</w:t>
      </w:r>
      <w:r w:rsidR="00DB1EE1">
        <w:t>4</w:t>
      </w:r>
      <w:r>
        <w:t>+</w:t>
      </w:r>
      <w:r w:rsidR="00DB1EE1">
        <w:t>4</w:t>
      </w:r>
      <w:r>
        <w:t>+</w:t>
      </w:r>
      <w:r w:rsidR="00DB1EE1">
        <w:t>4</w:t>
      </w:r>
      <w:r>
        <w:t>+</w:t>
      </w:r>
      <w:r w:rsidR="00DB1EE1">
        <w:t>4</w:t>
      </w:r>
      <w:r>
        <w:t xml:space="preserve"> pont</w:t>
      </w:r>
    </w:p>
    <w:p w14:paraId="67EA69CA" w14:textId="5C67415D" w:rsidR="00CC2999" w:rsidRDefault="00CC2999" w:rsidP="00CC2999">
      <w:pPr>
        <w:pStyle w:val="Megolds"/>
      </w:pPr>
      <w:r>
        <w:t xml:space="preserve">C. </w:t>
      </w:r>
      <w:r w:rsidRPr="00CC2999">
        <w:rPr>
          <w:rFonts w:ascii="Courier New" w:hAnsi="Courier New" w:cs="Courier New"/>
        </w:rPr>
        <w:t>sormint</w:t>
      </w:r>
      <w:r>
        <w:rPr>
          <w:rFonts w:ascii="Courier New" w:hAnsi="Courier New" w:cs="Courier New"/>
        </w:rPr>
        <w:t>a</w:t>
      </w:r>
      <w:r w:rsidRPr="00CC2999">
        <w:rPr>
          <w:rFonts w:ascii="Courier New" w:hAnsi="Courier New" w:cs="Courier New"/>
        </w:rPr>
        <w:t xml:space="preserve"> 1 5</w:t>
      </w:r>
      <w:r>
        <w:t xml:space="preserve"> jó</w:t>
      </w:r>
      <w:r>
        <w:tab/>
      </w:r>
      <w:r w:rsidR="00DB1EE1">
        <w:t>6</w:t>
      </w:r>
      <w:r>
        <w:t xml:space="preserve"> pont</w:t>
      </w:r>
    </w:p>
    <w:p w14:paraId="26E95E39" w14:textId="13417BA3" w:rsidR="00CC2999" w:rsidRDefault="00CC2999" w:rsidP="00B8200D">
      <w:pPr>
        <w:pStyle w:val="Megolds"/>
      </w:pPr>
      <w:r>
        <w:t xml:space="preserve">D. </w:t>
      </w:r>
      <w:r w:rsidRPr="00CC2999">
        <w:rPr>
          <w:rFonts w:ascii="Courier New" w:hAnsi="Courier New" w:cs="Courier New"/>
        </w:rPr>
        <w:t>sormint</w:t>
      </w:r>
      <w:r>
        <w:rPr>
          <w:rFonts w:ascii="Courier New" w:hAnsi="Courier New" w:cs="Courier New"/>
        </w:rPr>
        <w:t>a</w:t>
      </w:r>
      <w:r w:rsidRPr="00CC2999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2</w:t>
      </w:r>
      <w:r w:rsidRPr="00CC2999">
        <w:rPr>
          <w:rFonts w:ascii="Courier New" w:hAnsi="Courier New" w:cs="Courier New"/>
        </w:rPr>
        <w:t xml:space="preserve"> 5</w:t>
      </w:r>
      <w:r w:rsidR="00DB1EE1">
        <w:t xml:space="preserve"> jó</w:t>
      </w:r>
      <w:r w:rsidR="00DB1EE1">
        <w:tab/>
        <w:t>6</w:t>
      </w:r>
      <w:r>
        <w:t xml:space="preserve"> pont</w:t>
      </w:r>
    </w:p>
    <w:p w14:paraId="01757650" w14:textId="77777777" w:rsidR="00DB1EE1" w:rsidRDefault="00DB1EE1" w:rsidP="00DB1EE1">
      <w:pPr>
        <w:pStyle w:val="Megolds"/>
      </w:pPr>
      <w:r>
        <w:t xml:space="preserve">E. </w:t>
      </w:r>
      <w:r w:rsidRPr="00CC2999">
        <w:rPr>
          <w:rFonts w:ascii="Courier New" w:hAnsi="Courier New" w:cs="Courier New"/>
        </w:rPr>
        <w:t>sormint</w:t>
      </w:r>
      <w:r>
        <w:rPr>
          <w:rFonts w:ascii="Courier New" w:hAnsi="Courier New" w:cs="Courier New"/>
        </w:rPr>
        <w:t>a</w:t>
      </w:r>
      <w:r w:rsidRPr="00CC2999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5</w:t>
      </w:r>
      <w:r w:rsidRPr="00CC2999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4</w:t>
      </w:r>
      <w:r>
        <w:t xml:space="preserve"> jó</w:t>
      </w:r>
      <w:r>
        <w:tab/>
        <w:t>6 pont</w:t>
      </w:r>
    </w:p>
    <w:p w14:paraId="534B1770" w14:textId="42662604" w:rsidR="00DB1EE1" w:rsidRDefault="00DB1EE1" w:rsidP="00DB1EE1">
      <w:pPr>
        <w:pStyle w:val="Megolds"/>
      </w:pPr>
      <w:r>
        <w:t xml:space="preserve">F. </w:t>
      </w:r>
      <w:r w:rsidRPr="00CC2999">
        <w:rPr>
          <w:rFonts w:ascii="Courier New" w:hAnsi="Courier New" w:cs="Courier New"/>
        </w:rPr>
        <w:t>sormint</w:t>
      </w:r>
      <w:r>
        <w:rPr>
          <w:rFonts w:ascii="Courier New" w:hAnsi="Courier New" w:cs="Courier New"/>
        </w:rPr>
        <w:t>a</w:t>
      </w:r>
      <w:r w:rsidRPr="00CC2999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6</w:t>
      </w:r>
      <w:r w:rsidRPr="00CC2999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4</w:t>
      </w:r>
      <w:r>
        <w:t xml:space="preserve"> jó</w:t>
      </w:r>
      <w:r>
        <w:tab/>
        <w:t>6 pont</w:t>
      </w:r>
    </w:p>
    <w:p w14:paraId="61D08380" w14:textId="568FC4D7" w:rsidR="00CC2999" w:rsidRDefault="00DB1EE1" w:rsidP="00CC2999">
      <w:pPr>
        <w:pStyle w:val="Megolds"/>
      </w:pPr>
      <w:r>
        <w:t>G</w:t>
      </w:r>
      <w:r w:rsidR="00CC2999">
        <w:t xml:space="preserve">. </w:t>
      </w:r>
      <w:r w:rsidR="00CC2999" w:rsidRPr="00CC2999">
        <w:rPr>
          <w:rFonts w:ascii="Courier New" w:hAnsi="Courier New" w:cs="Courier New"/>
        </w:rPr>
        <w:t>sormint</w:t>
      </w:r>
      <w:r w:rsidR="00CC2999">
        <w:rPr>
          <w:rFonts w:ascii="Courier New" w:hAnsi="Courier New" w:cs="Courier New"/>
        </w:rPr>
        <w:t>a</w:t>
      </w:r>
      <w:r w:rsidR="00CC2999" w:rsidRPr="00CC2999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7</w:t>
      </w:r>
      <w:r w:rsidR="00CC2999" w:rsidRPr="00CC2999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2</w:t>
      </w:r>
      <w:r>
        <w:t xml:space="preserve"> jó</w:t>
      </w:r>
      <w:r>
        <w:tab/>
        <w:t>6</w:t>
      </w:r>
      <w:r w:rsidR="00CC2999">
        <w:t xml:space="preserve"> pont</w:t>
      </w:r>
    </w:p>
    <w:p w14:paraId="02DFC167" w14:textId="77777777" w:rsidR="00A365DF" w:rsidRDefault="00CC2999" w:rsidP="00B8200D">
      <w:pPr>
        <w:pStyle w:val="Megolds"/>
      </w:pPr>
      <w:r>
        <w:t>Megjegyzés</w:t>
      </w:r>
      <w:r w:rsidR="00A365DF">
        <w:t>ek</w:t>
      </w:r>
      <w:r>
        <w:t xml:space="preserve">: </w:t>
      </w:r>
    </w:p>
    <w:p w14:paraId="5D0B401E" w14:textId="3C0A5C14" w:rsidR="00CC2999" w:rsidRDefault="00CC2999" w:rsidP="00A365DF">
      <w:pPr>
        <w:pStyle w:val="Megolds"/>
        <w:numPr>
          <w:ilvl w:val="0"/>
          <w:numId w:val="4"/>
        </w:numPr>
        <w:tabs>
          <w:tab w:val="clear" w:pos="1440"/>
          <w:tab w:val="left" w:pos="709"/>
        </w:tabs>
      </w:pPr>
      <w:r>
        <w:t>paraméter nélküli helyes eljárások esetén a C pont megadható.</w:t>
      </w:r>
    </w:p>
    <w:p w14:paraId="13A7A57B" w14:textId="384A21ED" w:rsidR="00A365DF" w:rsidRDefault="00A365DF" w:rsidP="00A365DF">
      <w:pPr>
        <w:pStyle w:val="Megolds"/>
        <w:numPr>
          <w:ilvl w:val="0"/>
          <w:numId w:val="4"/>
        </w:numPr>
        <w:tabs>
          <w:tab w:val="clear" w:pos="1440"/>
          <w:tab w:val="left" w:pos="709"/>
        </w:tabs>
      </w:pPr>
      <w:r>
        <w:t>színezés nélkül a C,D,E</w:t>
      </w:r>
      <w:r w:rsidR="00DB1EE1">
        <w:t>,F,G</w:t>
      </w:r>
      <w:r>
        <w:t xml:space="preserve"> részek pontszáma maximum 3 pont.</w:t>
      </w:r>
    </w:p>
    <w:p w14:paraId="21841D5A" w14:textId="6C9FD178" w:rsidR="00B8200D" w:rsidRPr="00B8200D" w:rsidRDefault="00B8200D" w:rsidP="00B8200D">
      <w:pPr>
        <w:pStyle w:val="Feladat"/>
        <w:rPr>
          <w:u w:val="none"/>
        </w:rPr>
      </w:pPr>
      <w:r>
        <w:t>3</w:t>
      </w:r>
      <w:r w:rsidRPr="005D71C2">
        <w:t>. feladat</w:t>
      </w:r>
      <w:r w:rsidRPr="00B8200D">
        <w:rPr>
          <w:u w:val="none"/>
        </w:rPr>
        <w:t xml:space="preserve">: </w:t>
      </w:r>
      <w:r w:rsidR="00AA3A6F">
        <w:rPr>
          <w:u w:val="none"/>
        </w:rPr>
        <w:t>Parketta</w:t>
      </w:r>
      <w:r w:rsidR="00CC2999">
        <w:rPr>
          <w:u w:val="none"/>
        </w:rPr>
        <w:t xml:space="preserve"> (</w:t>
      </w:r>
      <w:r w:rsidR="00DB1EE1">
        <w:rPr>
          <w:u w:val="none"/>
        </w:rPr>
        <w:t>7</w:t>
      </w:r>
      <w:r w:rsidRPr="00B8200D">
        <w:rPr>
          <w:u w:val="none"/>
        </w:rPr>
        <w:t xml:space="preserve">0 pont) </w:t>
      </w:r>
    </w:p>
    <w:p w14:paraId="6466CBFA" w14:textId="62BB7479" w:rsidR="00B8200D" w:rsidRDefault="00E862D2" w:rsidP="00B8200D">
      <w:pPr>
        <w:pStyle w:val="Bekezds"/>
      </w:pPr>
      <w:r>
        <w:t>Parkettát tervezünk, amely téglalap alakú</w:t>
      </w:r>
      <w:r w:rsidR="001849D2">
        <w:t>, barna pöttyös</w:t>
      </w:r>
      <w:r>
        <w:t xml:space="preserve"> elemekből áll.</w:t>
      </w:r>
      <w:r w:rsidR="001849D2">
        <w:t xml:space="preserve"> </w:t>
      </w:r>
      <w:r w:rsidR="001849D2" w:rsidRPr="000A52A6">
        <w:t xml:space="preserve">A </w:t>
      </w:r>
      <w:r w:rsidR="001849D2">
        <w:t xml:space="preserve">barna </w:t>
      </w:r>
      <w:r w:rsidR="001849D2" w:rsidRPr="000A52A6">
        <w:t>pötty a</w:t>
      </w:r>
      <w:r w:rsidR="001849D2">
        <w:t xml:space="preserve"> téglalapon</w:t>
      </w:r>
      <w:r w:rsidR="001849D2" w:rsidRPr="000A52A6">
        <w:t xml:space="preserve"> belül bárhol lehet, bármilyen méret</w:t>
      </w:r>
      <w:r w:rsidR="001849D2">
        <w:t>ben.</w:t>
      </w:r>
      <w:r>
        <w:t xml:space="preserve"> Rajzold </w:t>
      </w:r>
      <w:r w:rsidR="00CA4BD7">
        <w:t xml:space="preserve">meg </w:t>
      </w:r>
      <w:r>
        <w:t>a téglalapot (</w:t>
      </w:r>
      <w:r w:rsidR="00604B78">
        <w:t> </w:t>
      </w:r>
      <w:ins w:id="86" w:author="Bernát Péter" w:date="2021-03-29T16:16:00Z">
        <w:r w:rsidR="00604B78" w:rsidRPr="005F15C4">
          <w:rPr>
            <w:noProof/>
            <w:position w:val="-12"/>
          </w:rPr>
          <mc:AlternateContent>
            <mc:Choice Requires="wps">
              <w:drawing>
                <wp:inline distT="0" distB="0" distL="0" distR="0" wp14:anchorId="22ACF6E5" wp14:editId="36804D55">
                  <wp:extent cx="508884" cy="216535"/>
                  <wp:effectExtent l="0" t="0" r="24765" b="12065"/>
                  <wp:docPr id="19" name="Szövegdoboz 19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508884" cy="216535"/>
                          </a:xfrm>
                          <a:prstGeom prst="roundRect">
                            <a:avLst>
                              <a:gd name="adj" fmla="val 23265"/>
                            </a:avLst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59E8BE0D" w14:textId="5AEABA74" w:rsidR="00604B78" w:rsidRPr="002563B4" w:rsidRDefault="00604B78" w:rsidP="00604B78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hd w:val="clear" w:color="auto" w:fill="BFBFBF" w:themeFill="background1" w:themeFillShade="BF"/>
                                </w:rPr>
                              </w:pPr>
                              <w:del w:id="87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delText xml:space="preserve">TV1 </w:delText>
                                </w:r>
                              </w:del>
                              <w:r>
                                <w:rPr>
                                  <w:rFonts w:ascii="Arial" w:hAnsi="Arial" w:cs="Arial"/>
                                  <w:sz w:val="20"/>
                                  <w:shd w:val="clear" w:color="auto" w:fill="BFBFBF" w:themeFill="background1" w:themeFillShade="BF"/>
                                </w:rPr>
                                <w:t>tégla</w:t>
                              </w:r>
                              <w:ins w:id="88" w:author="Bernát Péter" w:date="2021-03-25T15:22:00Z">
                                <w:r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t xml:space="preserve"> </w:t>
                                </w:r>
                              </w:ins>
                              <w:del w:id="89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bdr w:val="single" w:sz="8" w:space="0" w:color="auto"/>
                                    <w:shd w:val="clear" w:color="auto" w:fill="FFFFFF" w:themeFill="background1"/>
                                  </w:rPr>
                                  <w:delText>méret</w:delText>
                                </w:r>
                              </w:del>
                              <w:r>
                                <w:rPr>
                                  <w:rFonts w:ascii="Arial" w:hAnsi="Arial" w:cs="Arial"/>
                                  <w:sz w:val="20"/>
                                  <w:bdr w:val="single" w:sz="8" w:space="0" w:color="auto"/>
                                  <w:shd w:val="clear" w:color="auto" w:fill="FFFFFF" w:themeFill="background1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roundrect w14:anchorId="22ACF6E5" id="Szövegdoboz 19" o:spid="_x0000_s1035" style="width:40.0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" fillcolor="#bfbfbf [2412]" strokecolor="black [3213]" strokeweight="1pt">
                  <v:textbox inset=".1mm,.1mm,.1mm,0">
                    <w:txbxContent>
                      <w:p w14:paraId="59E8BE0D" w14:textId="5AEABA74" w:rsidR="00604B78" w:rsidRPr="002563B4" w:rsidRDefault="00604B78" w:rsidP="00604B78">
                        <w:pPr>
                          <w:rPr>
                            <w:rFonts w:ascii="Arial" w:hAnsi="Arial" w:cs="Arial"/>
                            <w:b/>
                            <w:sz w:val="20"/>
                            <w:shd w:val="clear" w:color="auto" w:fill="BFBFBF" w:themeFill="background1" w:themeFillShade="BF"/>
                          </w:rPr>
                        </w:pPr>
                        <w:del w:id="90" w:author="Bernát Péter" w:date="2021-03-25T15:22:00Z">
                          <w:r w:rsidDel="005F15C4">
                            <w:rPr>
                              <w:rFonts w:ascii="Arial" w:hAnsi="Arial" w:cs="Arial"/>
                              <w:sz w:val="20"/>
                              <w:shd w:val="clear" w:color="auto" w:fill="BFBFBF" w:themeFill="background1" w:themeFillShade="BF"/>
                            </w:rPr>
                            <w:delText xml:space="preserve">TV1 </w:delText>
                          </w:r>
                        </w:del>
                        <w:r>
                          <w:rPr>
                            <w:rFonts w:ascii="Arial" w:hAnsi="Arial" w:cs="Arial"/>
                            <w:sz w:val="20"/>
                            <w:shd w:val="clear" w:color="auto" w:fill="BFBFBF" w:themeFill="background1" w:themeFillShade="BF"/>
                          </w:rPr>
                          <w:t>tégla</w:t>
                        </w:r>
                        <w:ins w:id="91" w:author="Bernát Péter" w:date="2021-03-25T15:22:00Z">
                          <w:r>
                            <w:rPr>
                              <w:rFonts w:ascii="Arial" w:hAnsi="Arial" w:cs="Arial"/>
                              <w:sz w:val="20"/>
                              <w:shd w:val="clear" w:color="auto" w:fill="BFBFBF" w:themeFill="background1" w:themeFillShade="BF"/>
                            </w:rPr>
                            <w:t xml:space="preserve"> </w:t>
                          </w:r>
                        </w:ins>
                        <w:del w:id="92" w:author="Bernát Péter" w:date="2021-03-25T15:22:00Z">
                          <w:r w:rsidDel="005F15C4">
                            <w:rPr>
                              <w:rFonts w:ascii="Arial" w:hAnsi="Arial" w:cs="Arial"/>
                              <w:sz w:val="20"/>
                              <w:bdr w:val="single" w:sz="8" w:space="0" w:color="auto"/>
                              <w:shd w:val="clear" w:color="auto" w:fill="FFFFFF" w:themeFill="background1"/>
                            </w:rPr>
                            <w:delText>méret</w:delText>
                          </w:r>
                        </w:del>
                        <w:r>
                          <w:rPr>
                            <w:rFonts w:ascii="Arial" w:hAnsi="Arial" w:cs="Arial"/>
                            <w:sz w:val="20"/>
                            <w:bdr w:val="single" w:sz="8" w:space="0" w:color="auto"/>
                            <w:shd w:val="clear" w:color="auto" w:fill="FFFFFF" w:themeFill="background1"/>
                          </w:rPr>
                          <w:t>h</w:t>
                        </w:r>
                      </w:p>
                    </w:txbxContent>
                  </v:textbox>
                  <w10:anchorlock/>
                </v:roundrect>
              </w:pict>
            </mc:Fallback>
          </mc:AlternateContent>
        </w:r>
      </w:ins>
      <w:r w:rsidR="00604B78">
        <w:t> </w:t>
      </w:r>
      <w:r>
        <w:t xml:space="preserve">), ahol </w:t>
      </w:r>
      <w:r w:rsidR="00604B78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>
        <w:t xml:space="preserve"> a téglalap rövideb</w:t>
      </w:r>
      <w:r w:rsidR="00091023">
        <w:t>b</w:t>
      </w:r>
      <w:r>
        <w:t xml:space="preserve"> oldala! Készítsd el a </w:t>
      </w:r>
      <w:commentRangeStart w:id="93"/>
      <w:r>
        <w:t>két</w:t>
      </w:r>
      <w:r w:rsidR="00085EEC">
        <w:t>f</w:t>
      </w:r>
      <w:r>
        <w:t xml:space="preserve">éle </w:t>
      </w:r>
      <w:commentRangeEnd w:id="93"/>
      <w:r w:rsidR="00085EEC">
        <w:rPr>
          <w:rStyle w:val="Jegyzethivatkozs"/>
          <w:rFonts w:eastAsia="Times New Roman"/>
        </w:rPr>
        <w:commentReference w:id="93"/>
      </w:r>
      <w:r>
        <w:t xml:space="preserve">állású parkettasort rajzoló eljárást </w:t>
      </w:r>
      <w:r w:rsidR="00CA4BD7">
        <w:t>(</w:t>
      </w:r>
      <w:r w:rsidR="00604B78">
        <w:t> </w:t>
      </w:r>
      <w:ins w:id="94" w:author="Bernát Péter" w:date="2021-03-29T16:16:00Z">
        <w:r w:rsidR="00604B78" w:rsidRPr="005F15C4">
          <w:rPr>
            <w:noProof/>
            <w:position w:val="-12"/>
          </w:rPr>
          <mc:AlternateContent>
            <mc:Choice Requires="wps">
              <w:drawing>
                <wp:inline distT="0" distB="0" distL="0" distR="0" wp14:anchorId="215BE7A7" wp14:editId="529804EF">
                  <wp:extent cx="659958" cy="216535"/>
                  <wp:effectExtent l="0" t="0" r="26035" b="12065"/>
                  <wp:docPr id="20" name="Szövegdoboz 20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659958" cy="216535"/>
                          </a:xfrm>
                          <a:prstGeom prst="roundRect">
                            <a:avLst>
                              <a:gd name="adj" fmla="val 23265"/>
                            </a:avLst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4ABEA812" w14:textId="6C5B33AA" w:rsidR="00604B78" w:rsidRPr="002563B4" w:rsidRDefault="00604B78" w:rsidP="00604B78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hd w:val="clear" w:color="auto" w:fill="BFBFBF" w:themeFill="background1" w:themeFillShade="BF"/>
                                </w:rPr>
                              </w:pPr>
                              <w:del w:id="95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delText xml:space="preserve">TV1 </w:delText>
                                </w:r>
                              </w:del>
                              <w:r>
                                <w:rPr>
                                  <w:rFonts w:ascii="Arial" w:hAnsi="Arial" w:cs="Arial"/>
                                  <w:sz w:val="20"/>
                                  <w:shd w:val="clear" w:color="auto" w:fill="BFBFBF" w:themeFill="background1" w:themeFillShade="BF"/>
                                </w:rPr>
                                <w:t>sor1</w:t>
                              </w:r>
                              <w:ins w:id="96" w:author="Bernát Péter" w:date="2021-03-25T15:22:00Z">
                                <w:r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t xml:space="preserve"> </w:t>
                                </w:r>
                              </w:ins>
                              <w:del w:id="97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bdr w:val="single" w:sz="8" w:space="0" w:color="auto"/>
                                    <w:shd w:val="clear" w:color="auto" w:fill="FFFFFF" w:themeFill="background1"/>
                                  </w:rPr>
                                  <w:delText>méret</w:delText>
                                </w:r>
                              </w:del>
                              <w:r>
                                <w:rPr>
                                  <w:rFonts w:ascii="Arial" w:hAnsi="Arial" w:cs="Arial"/>
                                  <w:sz w:val="20"/>
                                  <w:bdr w:val="single" w:sz="8" w:space="0" w:color="auto"/>
                                  <w:shd w:val="clear" w:color="auto" w:fill="FFFFFF" w:themeFill="background1"/>
                                </w:rPr>
                                <w:t>db</w:t>
                              </w:r>
                              <w:ins w:id="98" w:author="Bernát Péter" w:date="2021-03-29T16:16:00Z">
                                <w:r w:rsidRPr="000A3837"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  <w:rPrChange w:id="99" w:author="Bernát Péter" w:date="2021-03-29T16:16:00Z">
                                      <w:rPr>
                                        <w:rFonts w:ascii="Arial" w:hAnsi="Arial" w:cs="Arial"/>
                                        <w:sz w:val="20"/>
                                        <w:bdr w:val="single" w:sz="8" w:space="0" w:color="auto"/>
                                        <w:shd w:val="clear" w:color="auto" w:fill="FFFFFF" w:themeFill="background1"/>
                                      </w:rPr>
                                    </w:rPrChange>
                                  </w:rPr>
                                  <w:t xml:space="preserve"> </w:t>
                                </w:r>
                              </w:ins>
                              <w:r>
                                <w:rPr>
                                  <w:rFonts w:ascii="Arial" w:hAnsi="Arial" w:cs="Arial"/>
                                  <w:sz w:val="20"/>
                                  <w:bdr w:val="single" w:sz="8" w:space="0" w:color="auto"/>
                                  <w:shd w:val="clear" w:color="auto" w:fill="FFFFFF" w:themeFill="background1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roundrect w14:anchorId="215BE7A7" id="Szövegdoboz 20" o:spid="_x0000_s1036" style="width:51.9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" fillcolor="#bfbfbf [2412]" strokecolor="black [3213]" strokeweight="1pt">
                  <v:textbox inset=".1mm,.1mm,.1mm,0">
                    <w:txbxContent>
                      <w:p w14:paraId="4ABEA812" w14:textId="6C5B33AA" w:rsidR="00604B78" w:rsidRPr="002563B4" w:rsidRDefault="00604B78" w:rsidP="00604B78">
                        <w:pPr>
                          <w:rPr>
                            <w:rFonts w:ascii="Arial" w:hAnsi="Arial" w:cs="Arial"/>
                            <w:b/>
                            <w:sz w:val="20"/>
                            <w:shd w:val="clear" w:color="auto" w:fill="BFBFBF" w:themeFill="background1" w:themeFillShade="BF"/>
                          </w:rPr>
                        </w:pPr>
                        <w:del w:id="100" w:author="Bernát Péter" w:date="2021-03-25T15:22:00Z">
                          <w:r w:rsidDel="005F15C4">
                            <w:rPr>
                              <w:rFonts w:ascii="Arial" w:hAnsi="Arial" w:cs="Arial"/>
                              <w:sz w:val="20"/>
                              <w:shd w:val="clear" w:color="auto" w:fill="BFBFBF" w:themeFill="background1" w:themeFillShade="BF"/>
                            </w:rPr>
                            <w:delText xml:space="preserve">TV1 </w:delText>
                          </w:r>
                        </w:del>
                        <w:r>
                          <w:rPr>
                            <w:rFonts w:ascii="Arial" w:hAnsi="Arial" w:cs="Arial"/>
                            <w:sz w:val="20"/>
                            <w:shd w:val="clear" w:color="auto" w:fill="BFBFBF" w:themeFill="background1" w:themeFillShade="BF"/>
                          </w:rPr>
                          <w:t>sor1</w:t>
                        </w:r>
                        <w:ins w:id="101" w:author="Bernát Péter" w:date="2021-03-25T15:22:00Z">
                          <w:r>
                            <w:rPr>
                              <w:rFonts w:ascii="Arial" w:hAnsi="Arial" w:cs="Arial"/>
                              <w:sz w:val="20"/>
                              <w:shd w:val="clear" w:color="auto" w:fill="BFBFBF" w:themeFill="background1" w:themeFillShade="BF"/>
                            </w:rPr>
                            <w:t xml:space="preserve"> </w:t>
                          </w:r>
                        </w:ins>
                        <w:del w:id="102" w:author="Bernát Péter" w:date="2021-03-25T15:22:00Z">
                          <w:r w:rsidDel="005F15C4">
                            <w:rPr>
                              <w:rFonts w:ascii="Arial" w:hAnsi="Arial" w:cs="Arial"/>
                              <w:sz w:val="20"/>
                              <w:bdr w:val="single" w:sz="8" w:space="0" w:color="auto"/>
                              <w:shd w:val="clear" w:color="auto" w:fill="FFFFFF" w:themeFill="background1"/>
                            </w:rPr>
                            <w:delText>méret</w:delText>
                          </w:r>
                        </w:del>
                        <w:r>
                          <w:rPr>
                            <w:rFonts w:ascii="Arial" w:hAnsi="Arial" w:cs="Arial"/>
                            <w:sz w:val="20"/>
                            <w:bdr w:val="single" w:sz="8" w:space="0" w:color="auto"/>
                            <w:shd w:val="clear" w:color="auto" w:fill="FFFFFF" w:themeFill="background1"/>
                          </w:rPr>
                          <w:t>db</w:t>
                        </w:r>
                        <w:ins w:id="103" w:author="Bernát Péter" w:date="2021-03-29T16:16:00Z">
                          <w:r w:rsidRPr="000A3837">
                            <w:rPr>
                              <w:rFonts w:ascii="Arial" w:hAnsi="Arial" w:cs="Arial"/>
                              <w:sz w:val="20"/>
                              <w:shd w:val="clear" w:color="auto" w:fill="BFBFBF" w:themeFill="background1" w:themeFillShade="BF"/>
                              <w:rPrChange w:id="104" w:author="Bernát Péter" w:date="2021-03-29T16:16:00Z">
                                <w:rPr>
                                  <w:rFonts w:ascii="Arial" w:hAnsi="Arial" w:cs="Arial"/>
                                  <w:sz w:val="20"/>
                                  <w:bdr w:val="single" w:sz="8" w:space="0" w:color="auto"/>
                                  <w:shd w:val="clear" w:color="auto" w:fill="FFFFFF" w:themeFill="background1"/>
                                </w:rPr>
                              </w:rPrChange>
                            </w:rPr>
                            <w:t xml:space="preserve"> </w:t>
                          </w:r>
                        </w:ins>
                        <w:r>
                          <w:rPr>
                            <w:rFonts w:ascii="Arial" w:hAnsi="Arial" w:cs="Arial"/>
                            <w:sz w:val="20"/>
                            <w:bdr w:val="single" w:sz="8" w:space="0" w:color="auto"/>
                            <w:shd w:val="clear" w:color="auto" w:fill="FFFFFF" w:themeFill="background1"/>
                          </w:rPr>
                          <w:t>h</w:t>
                        </w:r>
                      </w:p>
                    </w:txbxContent>
                  </v:textbox>
                  <w10:anchorlock/>
                </v:roundrect>
              </w:pict>
            </mc:Fallback>
          </mc:AlternateContent>
        </w:r>
      </w:ins>
      <w:r w:rsidR="00CA4BD7">
        <w:t xml:space="preserve">, </w:t>
      </w:r>
      <w:ins w:id="105" w:author="Bernát Péter" w:date="2021-03-29T16:16:00Z">
        <w:r w:rsidR="00604B78" w:rsidRPr="005F15C4">
          <w:rPr>
            <w:noProof/>
            <w:position w:val="-12"/>
          </w:rPr>
          <mc:AlternateContent>
            <mc:Choice Requires="wps">
              <w:drawing>
                <wp:inline distT="0" distB="0" distL="0" distR="0" wp14:anchorId="5BAA0095" wp14:editId="23E529A0">
                  <wp:extent cx="659958" cy="216535"/>
                  <wp:effectExtent l="0" t="0" r="26035" b="12065"/>
                  <wp:docPr id="21" name="Szövegdoboz 2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659958" cy="216535"/>
                          </a:xfrm>
                          <a:prstGeom prst="roundRect">
                            <a:avLst>
                              <a:gd name="adj" fmla="val 23265"/>
                            </a:avLst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7337AB07" w14:textId="1E7CD2C4" w:rsidR="00604B78" w:rsidRPr="002563B4" w:rsidRDefault="00604B78" w:rsidP="00604B78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hd w:val="clear" w:color="auto" w:fill="BFBFBF" w:themeFill="background1" w:themeFillShade="BF"/>
                                </w:rPr>
                              </w:pPr>
                              <w:del w:id="106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delText xml:space="preserve">TV1 </w:delText>
                                </w:r>
                              </w:del>
                              <w:r>
                                <w:rPr>
                                  <w:rFonts w:ascii="Arial" w:hAnsi="Arial" w:cs="Arial"/>
                                  <w:sz w:val="20"/>
                                  <w:shd w:val="clear" w:color="auto" w:fill="BFBFBF" w:themeFill="background1" w:themeFillShade="BF"/>
                                </w:rPr>
                                <w:t>sor2</w:t>
                              </w:r>
                              <w:ins w:id="107" w:author="Bernát Péter" w:date="2021-03-25T15:22:00Z">
                                <w:r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t xml:space="preserve"> </w:t>
                                </w:r>
                              </w:ins>
                              <w:del w:id="108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bdr w:val="single" w:sz="8" w:space="0" w:color="auto"/>
                                    <w:shd w:val="clear" w:color="auto" w:fill="FFFFFF" w:themeFill="background1"/>
                                  </w:rPr>
                                  <w:delText>méret</w:delText>
                                </w:r>
                              </w:del>
                              <w:r>
                                <w:rPr>
                                  <w:rFonts w:ascii="Arial" w:hAnsi="Arial" w:cs="Arial"/>
                                  <w:sz w:val="20"/>
                                  <w:bdr w:val="single" w:sz="8" w:space="0" w:color="auto"/>
                                  <w:shd w:val="clear" w:color="auto" w:fill="FFFFFF" w:themeFill="background1"/>
                                </w:rPr>
                                <w:t>db</w:t>
                              </w:r>
                              <w:ins w:id="109" w:author="Bernát Péter" w:date="2021-03-29T16:16:00Z">
                                <w:r w:rsidRPr="000A3837"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  <w:rPrChange w:id="110" w:author="Bernát Péter" w:date="2021-03-29T16:16:00Z">
                                      <w:rPr>
                                        <w:rFonts w:ascii="Arial" w:hAnsi="Arial" w:cs="Arial"/>
                                        <w:sz w:val="20"/>
                                        <w:bdr w:val="single" w:sz="8" w:space="0" w:color="auto"/>
                                        <w:shd w:val="clear" w:color="auto" w:fill="FFFFFF" w:themeFill="background1"/>
                                      </w:rPr>
                                    </w:rPrChange>
                                  </w:rPr>
                                  <w:t xml:space="preserve"> </w:t>
                                </w:r>
                              </w:ins>
                              <w:r>
                                <w:rPr>
                                  <w:rFonts w:ascii="Arial" w:hAnsi="Arial" w:cs="Arial"/>
                                  <w:sz w:val="20"/>
                                  <w:bdr w:val="single" w:sz="8" w:space="0" w:color="auto"/>
                                  <w:shd w:val="clear" w:color="auto" w:fill="FFFFFF" w:themeFill="background1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roundrect w14:anchorId="5BAA0095" id="Szövegdoboz 21" o:spid="_x0000_s1037" style="width:51.9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" fillcolor="#bfbfbf [2412]" strokecolor="black [3213]" strokeweight="1pt">
                  <v:textbox inset=".1mm,.1mm,.1mm,0">
                    <w:txbxContent>
                      <w:p w14:paraId="7337AB07" w14:textId="1E7CD2C4" w:rsidR="00604B78" w:rsidRPr="002563B4" w:rsidRDefault="00604B78" w:rsidP="00604B78">
                        <w:pPr>
                          <w:rPr>
                            <w:rFonts w:ascii="Arial" w:hAnsi="Arial" w:cs="Arial"/>
                            <w:b/>
                            <w:sz w:val="20"/>
                            <w:shd w:val="clear" w:color="auto" w:fill="BFBFBF" w:themeFill="background1" w:themeFillShade="BF"/>
                          </w:rPr>
                        </w:pPr>
                        <w:del w:id="111" w:author="Bernát Péter" w:date="2021-03-25T15:22:00Z">
                          <w:r w:rsidDel="005F15C4">
                            <w:rPr>
                              <w:rFonts w:ascii="Arial" w:hAnsi="Arial" w:cs="Arial"/>
                              <w:sz w:val="20"/>
                              <w:shd w:val="clear" w:color="auto" w:fill="BFBFBF" w:themeFill="background1" w:themeFillShade="BF"/>
                            </w:rPr>
                            <w:delText xml:space="preserve">TV1 </w:delText>
                          </w:r>
                        </w:del>
                        <w:r>
                          <w:rPr>
                            <w:rFonts w:ascii="Arial" w:hAnsi="Arial" w:cs="Arial"/>
                            <w:sz w:val="20"/>
                            <w:shd w:val="clear" w:color="auto" w:fill="BFBFBF" w:themeFill="background1" w:themeFillShade="BF"/>
                          </w:rPr>
                          <w:t>sor2</w:t>
                        </w:r>
                        <w:ins w:id="112" w:author="Bernát Péter" w:date="2021-03-25T15:22:00Z">
                          <w:r>
                            <w:rPr>
                              <w:rFonts w:ascii="Arial" w:hAnsi="Arial" w:cs="Arial"/>
                              <w:sz w:val="20"/>
                              <w:shd w:val="clear" w:color="auto" w:fill="BFBFBF" w:themeFill="background1" w:themeFillShade="BF"/>
                            </w:rPr>
                            <w:t xml:space="preserve"> </w:t>
                          </w:r>
                        </w:ins>
                        <w:del w:id="113" w:author="Bernát Péter" w:date="2021-03-25T15:22:00Z">
                          <w:r w:rsidDel="005F15C4">
                            <w:rPr>
                              <w:rFonts w:ascii="Arial" w:hAnsi="Arial" w:cs="Arial"/>
                              <w:sz w:val="20"/>
                              <w:bdr w:val="single" w:sz="8" w:space="0" w:color="auto"/>
                              <w:shd w:val="clear" w:color="auto" w:fill="FFFFFF" w:themeFill="background1"/>
                            </w:rPr>
                            <w:delText>méret</w:delText>
                          </w:r>
                        </w:del>
                        <w:r>
                          <w:rPr>
                            <w:rFonts w:ascii="Arial" w:hAnsi="Arial" w:cs="Arial"/>
                            <w:sz w:val="20"/>
                            <w:bdr w:val="single" w:sz="8" w:space="0" w:color="auto"/>
                            <w:shd w:val="clear" w:color="auto" w:fill="FFFFFF" w:themeFill="background1"/>
                          </w:rPr>
                          <w:t>db</w:t>
                        </w:r>
                        <w:ins w:id="114" w:author="Bernát Péter" w:date="2021-03-29T16:16:00Z">
                          <w:r w:rsidRPr="000A3837">
                            <w:rPr>
                              <w:rFonts w:ascii="Arial" w:hAnsi="Arial" w:cs="Arial"/>
                              <w:sz w:val="20"/>
                              <w:shd w:val="clear" w:color="auto" w:fill="BFBFBF" w:themeFill="background1" w:themeFillShade="BF"/>
                              <w:rPrChange w:id="115" w:author="Bernát Péter" w:date="2021-03-29T16:16:00Z">
                                <w:rPr>
                                  <w:rFonts w:ascii="Arial" w:hAnsi="Arial" w:cs="Arial"/>
                                  <w:sz w:val="20"/>
                                  <w:bdr w:val="single" w:sz="8" w:space="0" w:color="auto"/>
                                  <w:shd w:val="clear" w:color="auto" w:fill="FFFFFF" w:themeFill="background1"/>
                                </w:rPr>
                              </w:rPrChange>
                            </w:rPr>
                            <w:t xml:space="preserve"> </w:t>
                          </w:r>
                        </w:ins>
                        <w:r>
                          <w:rPr>
                            <w:rFonts w:ascii="Arial" w:hAnsi="Arial" w:cs="Arial"/>
                            <w:sz w:val="20"/>
                            <w:bdr w:val="single" w:sz="8" w:space="0" w:color="auto"/>
                            <w:shd w:val="clear" w:color="auto" w:fill="FFFFFF" w:themeFill="background1"/>
                          </w:rPr>
                          <w:t>h</w:t>
                        </w:r>
                      </w:p>
                    </w:txbxContent>
                  </v:textbox>
                  <w10:anchorlock/>
                </v:roundrect>
              </w:pict>
            </mc:Fallback>
          </mc:AlternateContent>
        </w:r>
      </w:ins>
      <w:r w:rsidR="00604B78">
        <w:t> </w:t>
      </w:r>
      <w:r w:rsidR="00CA4BD7">
        <w:t>)</w:t>
      </w:r>
      <w:r>
        <w:t>, valamint a kettő egymáshoz illesztését (</w:t>
      </w:r>
      <w:r w:rsidR="00604B78">
        <w:t> </w:t>
      </w:r>
      <w:ins w:id="116" w:author="Bernát Péter" w:date="2021-03-29T16:16:00Z">
        <w:r w:rsidR="00604B78" w:rsidRPr="005F15C4">
          <w:rPr>
            <w:noProof/>
            <w:position w:val="-12"/>
          </w:rPr>
          <mc:AlternateContent>
            <mc:Choice Requires="wps">
              <w:drawing>
                <wp:inline distT="0" distB="0" distL="0" distR="0" wp14:anchorId="13C14E1D" wp14:editId="6CB95108">
                  <wp:extent cx="882595" cy="216535"/>
                  <wp:effectExtent l="0" t="0" r="13335" b="12065"/>
                  <wp:docPr id="22" name="Szövegdoboz 2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882595" cy="216535"/>
                          </a:xfrm>
                          <a:prstGeom prst="roundRect">
                            <a:avLst>
                              <a:gd name="adj" fmla="val 23265"/>
                            </a:avLst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5C660A94" w14:textId="0DE11AA9" w:rsidR="00604B78" w:rsidRPr="002563B4" w:rsidRDefault="00604B78" w:rsidP="00604B78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hd w:val="clear" w:color="auto" w:fill="BFBFBF" w:themeFill="background1" w:themeFillShade="BF"/>
                                </w:rPr>
                              </w:pPr>
                              <w:del w:id="117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delText xml:space="preserve">TV1 </w:delText>
                                </w:r>
                              </w:del>
                              <w:r>
                                <w:rPr>
                                  <w:rFonts w:ascii="Arial" w:hAnsi="Arial" w:cs="Arial"/>
                                  <w:sz w:val="20"/>
                                  <w:shd w:val="clear" w:color="auto" w:fill="BFBFBF" w:themeFill="background1" w:themeFillShade="BF"/>
                                </w:rPr>
                                <w:t>parketta</w:t>
                              </w:r>
                              <w:ins w:id="118" w:author="Bernát Péter" w:date="2021-03-25T15:22:00Z">
                                <w:r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t xml:space="preserve"> </w:t>
                                </w:r>
                              </w:ins>
                              <w:del w:id="119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bdr w:val="single" w:sz="8" w:space="0" w:color="auto"/>
                                    <w:shd w:val="clear" w:color="auto" w:fill="FFFFFF" w:themeFill="background1"/>
                                  </w:rPr>
                                  <w:delText>méret</w:delText>
                                </w:r>
                              </w:del>
                              <w:r>
                                <w:rPr>
                                  <w:rFonts w:ascii="Arial" w:hAnsi="Arial" w:cs="Arial"/>
                                  <w:sz w:val="20"/>
                                  <w:bdr w:val="single" w:sz="8" w:space="0" w:color="auto"/>
                                  <w:shd w:val="clear" w:color="auto" w:fill="FFFFFF" w:themeFill="background1"/>
                                </w:rPr>
                                <w:t>db</w:t>
                              </w:r>
                              <w:ins w:id="120" w:author="Bernát Péter" w:date="2021-03-29T16:16:00Z">
                                <w:r w:rsidRPr="000A3837"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  <w:rPrChange w:id="121" w:author="Bernát Péter" w:date="2021-03-29T16:16:00Z">
                                      <w:rPr>
                                        <w:rFonts w:ascii="Arial" w:hAnsi="Arial" w:cs="Arial"/>
                                        <w:sz w:val="20"/>
                                        <w:bdr w:val="single" w:sz="8" w:space="0" w:color="auto"/>
                                        <w:shd w:val="clear" w:color="auto" w:fill="FFFFFF" w:themeFill="background1"/>
                                      </w:rPr>
                                    </w:rPrChange>
                                  </w:rPr>
                                  <w:t xml:space="preserve"> </w:t>
                                </w:r>
                              </w:ins>
                              <w:r>
                                <w:rPr>
                                  <w:rFonts w:ascii="Arial" w:hAnsi="Arial" w:cs="Arial"/>
                                  <w:sz w:val="20"/>
                                  <w:bdr w:val="single" w:sz="8" w:space="0" w:color="auto"/>
                                  <w:shd w:val="clear" w:color="auto" w:fill="FFFFFF" w:themeFill="background1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roundrect w14:anchorId="13C14E1D" id="Szövegdoboz 22" o:spid="_x0000_s1038" style="width:69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" fillcolor="#bfbfbf [2412]" strokecolor="black [3213]" strokeweight="1pt">
                  <v:textbox inset=".1mm,.1mm,.1mm,0">
                    <w:txbxContent>
                      <w:p w14:paraId="5C660A94" w14:textId="0DE11AA9" w:rsidR="00604B78" w:rsidRPr="002563B4" w:rsidRDefault="00604B78" w:rsidP="00604B78">
                        <w:pPr>
                          <w:rPr>
                            <w:rFonts w:ascii="Arial" w:hAnsi="Arial" w:cs="Arial"/>
                            <w:b/>
                            <w:sz w:val="20"/>
                            <w:shd w:val="clear" w:color="auto" w:fill="BFBFBF" w:themeFill="background1" w:themeFillShade="BF"/>
                          </w:rPr>
                        </w:pPr>
                        <w:del w:id="122" w:author="Bernát Péter" w:date="2021-03-25T15:22:00Z">
                          <w:r w:rsidDel="005F15C4">
                            <w:rPr>
                              <w:rFonts w:ascii="Arial" w:hAnsi="Arial" w:cs="Arial"/>
                              <w:sz w:val="20"/>
                              <w:shd w:val="clear" w:color="auto" w:fill="BFBFBF" w:themeFill="background1" w:themeFillShade="BF"/>
                            </w:rPr>
                            <w:delText xml:space="preserve">TV1 </w:delText>
                          </w:r>
                        </w:del>
                        <w:r>
                          <w:rPr>
                            <w:rFonts w:ascii="Arial" w:hAnsi="Arial" w:cs="Arial"/>
                            <w:sz w:val="20"/>
                            <w:shd w:val="clear" w:color="auto" w:fill="BFBFBF" w:themeFill="background1" w:themeFillShade="BF"/>
                          </w:rPr>
                          <w:t>parketta</w:t>
                        </w:r>
                        <w:ins w:id="123" w:author="Bernát Péter" w:date="2021-03-25T15:22:00Z">
                          <w:r>
                            <w:rPr>
                              <w:rFonts w:ascii="Arial" w:hAnsi="Arial" w:cs="Arial"/>
                              <w:sz w:val="20"/>
                              <w:shd w:val="clear" w:color="auto" w:fill="BFBFBF" w:themeFill="background1" w:themeFillShade="BF"/>
                            </w:rPr>
                            <w:t xml:space="preserve"> </w:t>
                          </w:r>
                        </w:ins>
                        <w:del w:id="124" w:author="Bernát Péter" w:date="2021-03-25T15:22:00Z">
                          <w:r w:rsidDel="005F15C4">
                            <w:rPr>
                              <w:rFonts w:ascii="Arial" w:hAnsi="Arial" w:cs="Arial"/>
                              <w:sz w:val="20"/>
                              <w:bdr w:val="single" w:sz="8" w:space="0" w:color="auto"/>
                              <w:shd w:val="clear" w:color="auto" w:fill="FFFFFF" w:themeFill="background1"/>
                            </w:rPr>
                            <w:delText>méret</w:delText>
                          </w:r>
                        </w:del>
                        <w:r>
                          <w:rPr>
                            <w:rFonts w:ascii="Arial" w:hAnsi="Arial" w:cs="Arial"/>
                            <w:sz w:val="20"/>
                            <w:bdr w:val="single" w:sz="8" w:space="0" w:color="auto"/>
                            <w:shd w:val="clear" w:color="auto" w:fill="FFFFFF" w:themeFill="background1"/>
                          </w:rPr>
                          <w:t>db</w:t>
                        </w:r>
                        <w:ins w:id="125" w:author="Bernát Péter" w:date="2021-03-29T16:16:00Z">
                          <w:r w:rsidRPr="000A3837">
                            <w:rPr>
                              <w:rFonts w:ascii="Arial" w:hAnsi="Arial" w:cs="Arial"/>
                              <w:sz w:val="20"/>
                              <w:shd w:val="clear" w:color="auto" w:fill="BFBFBF" w:themeFill="background1" w:themeFillShade="BF"/>
                              <w:rPrChange w:id="126" w:author="Bernát Péter" w:date="2021-03-29T16:16:00Z">
                                <w:rPr>
                                  <w:rFonts w:ascii="Arial" w:hAnsi="Arial" w:cs="Arial"/>
                                  <w:sz w:val="20"/>
                                  <w:bdr w:val="single" w:sz="8" w:space="0" w:color="auto"/>
                                  <w:shd w:val="clear" w:color="auto" w:fill="FFFFFF" w:themeFill="background1"/>
                                </w:rPr>
                              </w:rPrChange>
                            </w:rPr>
                            <w:t xml:space="preserve"> </w:t>
                          </w:r>
                        </w:ins>
                        <w:r>
                          <w:rPr>
                            <w:rFonts w:ascii="Arial" w:hAnsi="Arial" w:cs="Arial"/>
                            <w:sz w:val="20"/>
                            <w:bdr w:val="single" w:sz="8" w:space="0" w:color="auto"/>
                            <w:shd w:val="clear" w:color="auto" w:fill="FFFFFF" w:themeFill="background1"/>
                          </w:rPr>
                          <w:t>h</w:t>
                        </w:r>
                      </w:p>
                    </w:txbxContent>
                  </v:textbox>
                  <w10:anchorlock/>
                </v:roundrect>
              </w:pict>
            </mc:Fallback>
          </mc:AlternateContent>
        </w:r>
      </w:ins>
      <w:r w:rsidR="00604B78">
        <w:t> </w:t>
      </w:r>
      <w:r>
        <w:t>)</w:t>
      </w:r>
      <w:r w:rsidR="00CA4BD7">
        <w:t xml:space="preserve">! </w:t>
      </w:r>
    </w:p>
    <w:tbl>
      <w:tblPr>
        <w:tblW w:w="4605" w:type="pct"/>
        <w:jc w:val="center"/>
        <w:tblLook w:val="01E0" w:firstRow="1" w:lastRow="1" w:firstColumn="1" w:lastColumn="1" w:noHBand="0" w:noVBand="0"/>
      </w:tblPr>
      <w:tblGrid>
        <w:gridCol w:w="4436"/>
        <w:gridCol w:w="4436"/>
      </w:tblGrid>
      <w:tr w:rsidR="00CA4BD7" w:rsidRPr="009331FC" w14:paraId="77EFDC5A" w14:textId="77777777" w:rsidTr="00153D25">
        <w:trPr>
          <w:trHeight w:val="340"/>
          <w:jc w:val="center"/>
        </w:trPr>
        <w:tc>
          <w:tcPr>
            <w:tcW w:w="2500" w:type="pct"/>
            <w:vAlign w:val="bottom"/>
          </w:tcPr>
          <w:p w14:paraId="56AC1E32" w14:textId="465CB468" w:rsidR="00CA4BD7" w:rsidRDefault="00C21188" w:rsidP="00153D25">
            <w:pPr>
              <w:pStyle w:val="Plda"/>
              <w:jc w:val="center"/>
            </w:pPr>
            <w:r>
              <w:rPr>
                <w:noProof/>
              </w:rPr>
              <w:drawing>
                <wp:inline distT="0" distB="0" distL="0" distR="0" wp14:anchorId="6D81DD22" wp14:editId="18CDF2B6">
                  <wp:extent cx="194400" cy="543600"/>
                  <wp:effectExtent l="0" t="0" r="0" b="8890"/>
                  <wp:docPr id="27" name="Kép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Kép 27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400" cy="54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  <w:vAlign w:val="bottom"/>
          </w:tcPr>
          <w:p w14:paraId="240F3EFB" w14:textId="14F90DC3" w:rsidR="00CA4BD7" w:rsidRDefault="00C21188" w:rsidP="00153D25">
            <w:pPr>
              <w:pStyle w:val="Plda"/>
              <w:jc w:val="center"/>
            </w:pPr>
            <w:r>
              <w:rPr>
                <w:noProof/>
              </w:rPr>
              <w:drawing>
                <wp:inline distT="0" distB="0" distL="0" distR="0" wp14:anchorId="3191A697" wp14:editId="21BE3397">
                  <wp:extent cx="1519200" cy="514800"/>
                  <wp:effectExtent l="0" t="0" r="5080" b="0"/>
                  <wp:docPr id="28" name="Kép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Kép 28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9200" cy="51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4BD7" w:rsidRPr="009331FC" w14:paraId="6189040D" w14:textId="77777777" w:rsidTr="00153D25">
        <w:trPr>
          <w:trHeight w:val="283"/>
          <w:jc w:val="center"/>
        </w:trPr>
        <w:tc>
          <w:tcPr>
            <w:tcW w:w="2500" w:type="pct"/>
            <w:vAlign w:val="bottom"/>
          </w:tcPr>
          <w:p w14:paraId="47E5593D" w14:textId="2862E922" w:rsidR="00CA4BD7" w:rsidRDefault="00604B78" w:rsidP="00604B78">
            <w:pPr>
              <w:pStyle w:val="Plda"/>
              <w:spacing w:before="60"/>
              <w:jc w:val="center"/>
            </w:pPr>
            <w:ins w:id="127" w:author="Bernát Péter" w:date="2021-03-29T16:16:00Z">
              <w:r w:rsidRPr="005F15C4">
                <w:rPr>
                  <w:noProof/>
                  <w:position w:val="-12"/>
                </w:rPr>
                <mc:AlternateContent>
                  <mc:Choice Requires="wps">
                    <w:drawing>
                      <wp:inline distT="0" distB="0" distL="0" distR="0" wp14:anchorId="75967CBD" wp14:editId="56268596">
                        <wp:extent cx="575954" cy="216535"/>
                        <wp:effectExtent l="0" t="0" r="14605" b="12065"/>
                        <wp:docPr id="23" name="Szövegdoboz 23"/>
                        <wp:cNvGraphicFramePr/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/>
                              <wps:spPr>
                                <a:xfrm>
                                  <a:off x="0" y="0"/>
                                  <a:ext cx="575954" cy="216535"/>
                                </a:xfrm>
                                <a:prstGeom prst="roundRect">
                                  <a:avLst>
                                    <a:gd name="adj" fmla="val 23265"/>
                                  </a:avLst>
                                </a:prstGeom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txbx>
                                <w:txbxContent>
                                  <w:p w14:paraId="120B09C0" w14:textId="1FDCD227" w:rsidR="00604B78" w:rsidRPr="002563B4" w:rsidRDefault="00604B78" w:rsidP="00604B78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20"/>
                                        <w:shd w:val="clear" w:color="auto" w:fill="BFBFBF" w:themeFill="background1" w:themeFillShade="BF"/>
                                      </w:rPr>
                                    </w:pPr>
                                    <w:del w:id="128" w:author="Bernát Péter" w:date="2021-03-25T15:22:00Z">
                                      <w:r w:rsidDel="005F15C4">
                                        <w:rPr>
                                          <w:rFonts w:ascii="Arial" w:hAnsi="Arial" w:cs="Arial"/>
                                          <w:sz w:val="20"/>
                                          <w:shd w:val="clear" w:color="auto" w:fill="BFBFBF" w:themeFill="background1" w:themeFillShade="BF"/>
                                        </w:rPr>
                                        <w:delText xml:space="preserve">TV1 </w:delText>
                                      </w:r>
                                    </w:del>
                                    <w:r>
                                      <w:rPr>
                                        <w:rFonts w:ascii="Arial" w:hAnsi="Arial" w:cs="Arial"/>
                                        <w:sz w:val="20"/>
                                        <w:shd w:val="clear" w:color="auto" w:fill="BFBFBF" w:themeFill="background1" w:themeFillShade="BF"/>
                                      </w:rPr>
                                      <w:t>tégla</w:t>
                                    </w:r>
                                    <w:ins w:id="129" w:author="Bernát Péter" w:date="2021-03-25T15:22:00Z">
                                      <w:r>
                                        <w:rPr>
                                          <w:rFonts w:ascii="Arial" w:hAnsi="Arial" w:cs="Arial"/>
                                          <w:sz w:val="20"/>
                                          <w:shd w:val="clear" w:color="auto" w:fill="BFBFBF" w:themeFill="background1" w:themeFillShade="BF"/>
                                        </w:rPr>
                                        <w:t xml:space="preserve"> </w:t>
                                      </w:r>
                                    </w:ins>
                                    <w:del w:id="130" w:author="Bernát Péter" w:date="2021-03-25T15:22:00Z">
                                      <w:r w:rsidDel="005F15C4">
                                        <w:rPr>
                                          <w:rFonts w:ascii="Arial" w:hAnsi="Arial" w:cs="Arial"/>
                                          <w:sz w:val="20"/>
                                          <w:bdr w:val="single" w:sz="8" w:space="0" w:color="auto"/>
                                          <w:shd w:val="clear" w:color="auto" w:fill="FFFFFF" w:themeFill="background1"/>
                                        </w:rPr>
                                        <w:delText>méret</w:delText>
                                      </w:r>
                                    </w:del>
                                    <w:r w:rsidR="00085EEC">
                                      <w:rPr>
                                        <w:rFonts w:ascii="Arial" w:hAnsi="Arial" w:cs="Arial"/>
                                        <w:sz w:val="20"/>
                                        <w:bdr w:val="single" w:sz="8" w:space="0" w:color="auto"/>
                                        <w:shd w:val="clear" w:color="auto" w:fill="FFFFFF" w:themeFill="background1"/>
                                      </w:rPr>
                                      <w:t>3</w:t>
                                    </w:r>
                                    <w:r w:rsidR="00C21188">
                                      <w:rPr>
                                        <w:rFonts w:ascii="Arial" w:hAnsi="Arial" w:cs="Arial"/>
                                        <w:sz w:val="20"/>
                                        <w:bdr w:val="single" w:sz="8" w:space="0" w:color="auto"/>
                                        <w:shd w:val="clear" w:color="auto" w:fill="FFFFFF" w:themeFill="background1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</wp:inline>
                    </w:drawing>
                  </mc:Choice>
                  <mc:Fallback>
                    <w:pict>
                      <v:roundrect w14:anchorId="75967CBD" id="Szövegdoboz 23" o:spid="_x0000_s1039" style="width:45.3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" fillcolor="#bfbfbf [2412]" strokecolor="black [3213]" strokeweight="1pt">
                        <v:textbox inset=".1mm,.1mm,.1mm,0">
                          <w:txbxContent>
                            <w:p w14:paraId="120B09C0" w14:textId="1FDCD227" w:rsidR="00604B78" w:rsidRPr="002563B4" w:rsidRDefault="00604B78" w:rsidP="00604B78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hd w:val="clear" w:color="auto" w:fill="BFBFBF" w:themeFill="background1" w:themeFillShade="BF"/>
                                </w:rPr>
                              </w:pPr>
                              <w:del w:id="131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delText xml:space="preserve">TV1 </w:delText>
                                </w:r>
                              </w:del>
                              <w:r>
                                <w:rPr>
                                  <w:rFonts w:ascii="Arial" w:hAnsi="Arial" w:cs="Arial"/>
                                  <w:sz w:val="20"/>
                                  <w:shd w:val="clear" w:color="auto" w:fill="BFBFBF" w:themeFill="background1" w:themeFillShade="BF"/>
                                </w:rPr>
                                <w:t>tégla</w:t>
                              </w:r>
                              <w:ins w:id="132" w:author="Bernát Péter" w:date="2021-03-25T15:22:00Z">
                                <w:r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t xml:space="preserve"> </w:t>
                                </w:r>
                              </w:ins>
                              <w:del w:id="133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bdr w:val="single" w:sz="8" w:space="0" w:color="auto"/>
                                    <w:shd w:val="clear" w:color="auto" w:fill="FFFFFF" w:themeFill="background1"/>
                                  </w:rPr>
                                  <w:delText>méret</w:delText>
                                </w:r>
                              </w:del>
                              <w:r w:rsidR="00085EEC">
                                <w:rPr>
                                  <w:rFonts w:ascii="Arial" w:hAnsi="Arial" w:cs="Arial"/>
                                  <w:sz w:val="20"/>
                                  <w:bdr w:val="single" w:sz="8" w:space="0" w:color="auto"/>
                                  <w:shd w:val="clear" w:color="auto" w:fill="FFFFFF" w:themeFill="background1"/>
                                </w:rPr>
                                <w:t>3</w:t>
                              </w:r>
                              <w:r w:rsidR="00C21188">
                                <w:rPr>
                                  <w:rFonts w:ascii="Arial" w:hAnsi="Arial" w:cs="Arial"/>
                                  <w:sz w:val="20"/>
                                  <w:bdr w:val="single" w:sz="8" w:space="0" w:color="auto"/>
                                  <w:shd w:val="clear" w:color="auto" w:fill="FFFFFF" w:themeFill="background1"/>
                                </w:rPr>
                                <w:t>0</w:t>
                              </w:r>
                            </w:p>
                          </w:txbxContent>
                        </v:textbox>
                        <w10:anchorlock/>
                      </v:roundrect>
                    </w:pict>
                  </mc:Fallback>
                </mc:AlternateContent>
              </w:r>
            </w:ins>
          </w:p>
        </w:tc>
        <w:tc>
          <w:tcPr>
            <w:tcW w:w="2500" w:type="pct"/>
            <w:vAlign w:val="bottom"/>
          </w:tcPr>
          <w:p w14:paraId="449D4C68" w14:textId="566DFBAD" w:rsidR="00CA4BD7" w:rsidRDefault="00604B78" w:rsidP="00604B78">
            <w:pPr>
              <w:pStyle w:val="Plda"/>
              <w:spacing w:before="60"/>
              <w:jc w:val="center"/>
            </w:pPr>
            <w:ins w:id="134" w:author="Bernát Péter" w:date="2021-03-29T16:16:00Z">
              <w:r w:rsidRPr="005F15C4">
                <w:rPr>
                  <w:noProof/>
                  <w:position w:val="-12"/>
                </w:rPr>
                <mc:AlternateContent>
                  <mc:Choice Requires="wps">
                    <w:drawing>
                      <wp:inline distT="0" distB="0" distL="0" distR="0" wp14:anchorId="545CF935" wp14:editId="0DD14C89">
                        <wp:extent cx="659958" cy="216535"/>
                        <wp:effectExtent l="0" t="0" r="26035" b="12065"/>
                        <wp:docPr id="24" name="Szövegdoboz 24"/>
                        <wp:cNvGraphicFramePr/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/>
                              <wps:spPr>
                                <a:xfrm>
                                  <a:off x="0" y="0"/>
                                  <a:ext cx="659958" cy="216535"/>
                                </a:xfrm>
                                <a:prstGeom prst="roundRect">
                                  <a:avLst>
                                    <a:gd name="adj" fmla="val 23265"/>
                                  </a:avLst>
                                </a:prstGeom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txbx>
                                <w:txbxContent>
                                  <w:p w14:paraId="71E00941" w14:textId="29806601" w:rsidR="00604B78" w:rsidRPr="002563B4" w:rsidRDefault="00604B78" w:rsidP="00604B78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20"/>
                                        <w:shd w:val="clear" w:color="auto" w:fill="BFBFBF" w:themeFill="background1" w:themeFillShade="BF"/>
                                      </w:rPr>
                                    </w:pPr>
                                    <w:del w:id="135" w:author="Bernát Péter" w:date="2021-03-25T15:22:00Z">
                                      <w:r w:rsidDel="005F15C4">
                                        <w:rPr>
                                          <w:rFonts w:ascii="Arial" w:hAnsi="Arial" w:cs="Arial"/>
                                          <w:sz w:val="20"/>
                                          <w:shd w:val="clear" w:color="auto" w:fill="BFBFBF" w:themeFill="background1" w:themeFillShade="BF"/>
                                        </w:rPr>
                                        <w:delText xml:space="preserve">TV1 </w:delText>
                                      </w:r>
                                    </w:del>
                                    <w:r>
                                      <w:rPr>
                                        <w:rFonts w:ascii="Arial" w:hAnsi="Arial" w:cs="Arial"/>
                                        <w:sz w:val="20"/>
                                        <w:shd w:val="clear" w:color="auto" w:fill="BFBFBF" w:themeFill="background1" w:themeFillShade="BF"/>
                                      </w:rPr>
                                      <w:t>sor1</w:t>
                                    </w:r>
                                    <w:ins w:id="136" w:author="Bernát Péter" w:date="2021-03-25T15:22:00Z">
                                      <w:r>
                                        <w:rPr>
                                          <w:rFonts w:ascii="Arial" w:hAnsi="Arial" w:cs="Arial"/>
                                          <w:sz w:val="20"/>
                                          <w:shd w:val="clear" w:color="auto" w:fill="BFBFBF" w:themeFill="background1" w:themeFillShade="BF"/>
                                        </w:rPr>
                                        <w:t xml:space="preserve"> </w:t>
                                      </w:r>
                                    </w:ins>
                                    <w:del w:id="137" w:author="Bernát Péter" w:date="2021-03-25T15:22:00Z">
                                      <w:r w:rsidDel="005F15C4">
                                        <w:rPr>
                                          <w:rFonts w:ascii="Arial" w:hAnsi="Arial" w:cs="Arial"/>
                                          <w:sz w:val="20"/>
                                          <w:bdr w:val="single" w:sz="8" w:space="0" w:color="auto"/>
                                          <w:shd w:val="clear" w:color="auto" w:fill="FFFFFF" w:themeFill="background1"/>
                                        </w:rPr>
                                        <w:delText>méret</w:delText>
                                      </w:r>
                                    </w:del>
                                    <w:r>
                                      <w:rPr>
                                        <w:rFonts w:ascii="Arial" w:hAnsi="Arial" w:cs="Arial"/>
                                        <w:sz w:val="20"/>
                                        <w:bdr w:val="single" w:sz="8" w:space="0" w:color="auto"/>
                                        <w:shd w:val="clear" w:color="auto" w:fill="FFFFFF" w:themeFill="background1"/>
                                      </w:rPr>
                                      <w:t>5</w:t>
                                    </w:r>
                                    <w:ins w:id="138" w:author="Bernát Péter" w:date="2021-03-29T16:16:00Z">
                                      <w:r w:rsidRPr="000A3837">
                                        <w:rPr>
                                          <w:rFonts w:ascii="Arial" w:hAnsi="Arial" w:cs="Arial"/>
                                          <w:sz w:val="20"/>
                                          <w:shd w:val="clear" w:color="auto" w:fill="BFBFBF" w:themeFill="background1" w:themeFillShade="BF"/>
                                          <w:rPrChange w:id="139" w:author="Bernát Péter" w:date="2021-03-29T16:16:00Z">
                                            <w:rPr>
                                              <w:rFonts w:ascii="Arial" w:hAnsi="Arial" w:cs="Arial"/>
                                              <w:sz w:val="20"/>
                                              <w:bdr w:val="single" w:sz="8" w:space="0" w:color="auto"/>
                                              <w:shd w:val="clear" w:color="auto" w:fill="FFFFFF" w:themeFill="background1"/>
                                            </w:rPr>
                                          </w:rPrChange>
                                        </w:rPr>
                                        <w:t xml:space="preserve"> </w:t>
                                      </w:r>
                                    </w:ins>
                                    <w:r>
                                      <w:rPr>
                                        <w:rFonts w:ascii="Arial" w:hAnsi="Arial" w:cs="Arial"/>
                                        <w:sz w:val="20"/>
                                        <w:bdr w:val="single" w:sz="8" w:space="0" w:color="auto"/>
                                        <w:shd w:val="clear" w:color="auto" w:fill="FFFFFF" w:themeFill="background1"/>
                                      </w:rPr>
                                      <w:t>20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</wp:inline>
                    </w:drawing>
                  </mc:Choice>
                  <mc:Fallback>
                    <w:pict>
                      <v:roundrect w14:anchorId="545CF935" id="Szövegdoboz 24" o:spid="_x0000_s1040" style="width:51.9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" fillcolor="#bfbfbf [2412]" strokecolor="black [3213]" strokeweight="1pt">
                        <v:textbox inset=".1mm,.1mm,.1mm,0">
                          <w:txbxContent>
                            <w:p w14:paraId="71E00941" w14:textId="29806601" w:rsidR="00604B78" w:rsidRPr="002563B4" w:rsidRDefault="00604B78" w:rsidP="00604B78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hd w:val="clear" w:color="auto" w:fill="BFBFBF" w:themeFill="background1" w:themeFillShade="BF"/>
                                </w:rPr>
                              </w:pPr>
                              <w:del w:id="140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delText xml:space="preserve">TV1 </w:delText>
                                </w:r>
                              </w:del>
                              <w:r>
                                <w:rPr>
                                  <w:rFonts w:ascii="Arial" w:hAnsi="Arial" w:cs="Arial"/>
                                  <w:sz w:val="20"/>
                                  <w:shd w:val="clear" w:color="auto" w:fill="BFBFBF" w:themeFill="background1" w:themeFillShade="BF"/>
                                </w:rPr>
                                <w:t>sor1</w:t>
                              </w:r>
                              <w:ins w:id="141" w:author="Bernát Péter" w:date="2021-03-25T15:22:00Z">
                                <w:r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t xml:space="preserve"> </w:t>
                                </w:r>
                              </w:ins>
                              <w:del w:id="142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bdr w:val="single" w:sz="8" w:space="0" w:color="auto"/>
                                    <w:shd w:val="clear" w:color="auto" w:fill="FFFFFF" w:themeFill="background1"/>
                                  </w:rPr>
                                  <w:delText>méret</w:delText>
                                </w:r>
                              </w:del>
                              <w:r>
                                <w:rPr>
                                  <w:rFonts w:ascii="Arial" w:hAnsi="Arial" w:cs="Arial"/>
                                  <w:sz w:val="20"/>
                                  <w:bdr w:val="single" w:sz="8" w:space="0" w:color="auto"/>
                                  <w:shd w:val="clear" w:color="auto" w:fill="FFFFFF" w:themeFill="background1"/>
                                </w:rPr>
                                <w:t>5</w:t>
                              </w:r>
                              <w:ins w:id="143" w:author="Bernát Péter" w:date="2021-03-29T16:16:00Z">
                                <w:r w:rsidRPr="000A3837"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  <w:rPrChange w:id="144" w:author="Bernát Péter" w:date="2021-03-29T16:16:00Z">
                                      <w:rPr>
                                        <w:rFonts w:ascii="Arial" w:hAnsi="Arial" w:cs="Arial"/>
                                        <w:sz w:val="20"/>
                                        <w:bdr w:val="single" w:sz="8" w:space="0" w:color="auto"/>
                                        <w:shd w:val="clear" w:color="auto" w:fill="FFFFFF" w:themeFill="background1"/>
                                      </w:rPr>
                                    </w:rPrChange>
                                  </w:rPr>
                                  <w:t xml:space="preserve"> </w:t>
                                </w:r>
                              </w:ins>
                              <w:r>
                                <w:rPr>
                                  <w:rFonts w:ascii="Arial" w:hAnsi="Arial" w:cs="Arial"/>
                                  <w:sz w:val="20"/>
                                  <w:bdr w:val="single" w:sz="8" w:space="0" w:color="auto"/>
                                  <w:shd w:val="clear" w:color="auto" w:fill="FFFFFF" w:themeFill="background1"/>
                                </w:rPr>
                                <w:t>20</w:t>
                              </w:r>
                            </w:p>
                          </w:txbxContent>
                        </v:textbox>
                        <w10:anchorlock/>
                      </v:roundrect>
                    </w:pict>
                  </mc:Fallback>
                </mc:AlternateContent>
              </w:r>
            </w:ins>
          </w:p>
        </w:tc>
      </w:tr>
      <w:tr w:rsidR="00CA4BD7" w:rsidRPr="009331FC" w14:paraId="09E0093B" w14:textId="77777777" w:rsidTr="00153D25">
        <w:trPr>
          <w:trHeight w:val="283"/>
          <w:jc w:val="center"/>
        </w:trPr>
        <w:tc>
          <w:tcPr>
            <w:tcW w:w="2500" w:type="pct"/>
            <w:vAlign w:val="bottom"/>
          </w:tcPr>
          <w:p w14:paraId="606D517E" w14:textId="74D3BFC7" w:rsidR="00CA4BD7" w:rsidRDefault="00C21188" w:rsidP="00153D25">
            <w:pPr>
              <w:pStyle w:val="Bekezds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7A7137E4" wp14:editId="7CD21009">
                  <wp:extent cx="1519200" cy="514800"/>
                  <wp:effectExtent l="0" t="0" r="5080" b="0"/>
                  <wp:docPr id="29" name="Kép 29" descr="A képen négyzet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Kép 29" descr="A képen négyzet látható&#10;&#10;Automatikusan generált leírás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9200" cy="51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  <w:vAlign w:val="bottom"/>
          </w:tcPr>
          <w:p w14:paraId="5CDC48C1" w14:textId="4048B7E7" w:rsidR="00CA4BD7" w:rsidRDefault="00C21188" w:rsidP="00153D25">
            <w:pPr>
              <w:pStyle w:val="Plda"/>
              <w:jc w:val="center"/>
            </w:pPr>
            <w:r>
              <w:rPr>
                <w:noProof/>
              </w:rPr>
              <w:drawing>
                <wp:inline distT="0" distB="0" distL="0" distR="0" wp14:anchorId="40C3FD9F" wp14:editId="01538997">
                  <wp:extent cx="1645200" cy="889200"/>
                  <wp:effectExtent l="0" t="0" r="0" b="6350"/>
                  <wp:docPr id="30" name="Kép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Kép 30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5200" cy="88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4BD7" w:rsidRPr="009331FC" w14:paraId="3A118B40" w14:textId="77777777" w:rsidTr="00D97E69">
        <w:trPr>
          <w:trHeight w:val="227"/>
          <w:jc w:val="center"/>
        </w:trPr>
        <w:tc>
          <w:tcPr>
            <w:tcW w:w="2500" w:type="pct"/>
            <w:vAlign w:val="bottom"/>
          </w:tcPr>
          <w:p w14:paraId="72CECC3C" w14:textId="77ECF848" w:rsidR="00CA4BD7" w:rsidRDefault="00604B78" w:rsidP="00604B78">
            <w:pPr>
              <w:pStyle w:val="Plda"/>
              <w:spacing w:before="60"/>
              <w:jc w:val="center"/>
            </w:pPr>
            <w:ins w:id="145" w:author="Bernát Péter" w:date="2021-03-29T16:16:00Z">
              <w:r w:rsidRPr="005F15C4">
                <w:rPr>
                  <w:noProof/>
                  <w:position w:val="-12"/>
                </w:rPr>
                <mc:AlternateContent>
                  <mc:Choice Requires="wps">
                    <w:drawing>
                      <wp:inline distT="0" distB="0" distL="0" distR="0" wp14:anchorId="58FDC8BB" wp14:editId="1B0AA167">
                        <wp:extent cx="659958" cy="216535"/>
                        <wp:effectExtent l="0" t="0" r="26035" b="12065"/>
                        <wp:docPr id="25" name="Szövegdoboz 25"/>
                        <wp:cNvGraphicFramePr/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/>
                              <wps:spPr>
                                <a:xfrm>
                                  <a:off x="0" y="0"/>
                                  <a:ext cx="659958" cy="216535"/>
                                </a:xfrm>
                                <a:prstGeom prst="roundRect">
                                  <a:avLst>
                                    <a:gd name="adj" fmla="val 23265"/>
                                  </a:avLst>
                                </a:prstGeom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txbx>
                                <w:txbxContent>
                                  <w:p w14:paraId="3F1DADCC" w14:textId="372DA08C" w:rsidR="00604B78" w:rsidRPr="002563B4" w:rsidRDefault="00604B78" w:rsidP="00604B78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20"/>
                                        <w:shd w:val="clear" w:color="auto" w:fill="BFBFBF" w:themeFill="background1" w:themeFillShade="BF"/>
                                      </w:rPr>
                                    </w:pPr>
                                    <w:del w:id="146" w:author="Bernát Péter" w:date="2021-03-25T15:22:00Z">
                                      <w:r w:rsidDel="005F15C4">
                                        <w:rPr>
                                          <w:rFonts w:ascii="Arial" w:hAnsi="Arial" w:cs="Arial"/>
                                          <w:sz w:val="20"/>
                                          <w:shd w:val="clear" w:color="auto" w:fill="BFBFBF" w:themeFill="background1" w:themeFillShade="BF"/>
                                        </w:rPr>
                                        <w:delText xml:space="preserve">TV1 </w:delText>
                                      </w:r>
                                    </w:del>
                                    <w:r>
                                      <w:rPr>
                                        <w:rFonts w:ascii="Arial" w:hAnsi="Arial" w:cs="Arial"/>
                                        <w:sz w:val="20"/>
                                        <w:shd w:val="clear" w:color="auto" w:fill="BFBFBF" w:themeFill="background1" w:themeFillShade="BF"/>
                                      </w:rPr>
                                      <w:t>sor2</w:t>
                                    </w:r>
                                    <w:ins w:id="147" w:author="Bernát Péter" w:date="2021-03-25T15:22:00Z">
                                      <w:r>
                                        <w:rPr>
                                          <w:rFonts w:ascii="Arial" w:hAnsi="Arial" w:cs="Arial"/>
                                          <w:sz w:val="20"/>
                                          <w:shd w:val="clear" w:color="auto" w:fill="BFBFBF" w:themeFill="background1" w:themeFillShade="BF"/>
                                        </w:rPr>
                                        <w:t xml:space="preserve"> </w:t>
                                      </w:r>
                                    </w:ins>
                                    <w:del w:id="148" w:author="Bernát Péter" w:date="2021-03-25T15:22:00Z">
                                      <w:r w:rsidDel="005F15C4">
                                        <w:rPr>
                                          <w:rFonts w:ascii="Arial" w:hAnsi="Arial" w:cs="Arial"/>
                                          <w:sz w:val="20"/>
                                          <w:bdr w:val="single" w:sz="8" w:space="0" w:color="auto"/>
                                          <w:shd w:val="clear" w:color="auto" w:fill="FFFFFF" w:themeFill="background1"/>
                                        </w:rPr>
                                        <w:delText>méret</w:delText>
                                      </w:r>
                                    </w:del>
                                    <w:r>
                                      <w:rPr>
                                        <w:rFonts w:ascii="Arial" w:hAnsi="Arial" w:cs="Arial"/>
                                        <w:sz w:val="20"/>
                                        <w:bdr w:val="single" w:sz="8" w:space="0" w:color="auto"/>
                                        <w:shd w:val="clear" w:color="auto" w:fill="FFFFFF" w:themeFill="background1"/>
                                      </w:rPr>
                                      <w:t>5</w:t>
                                    </w:r>
                                    <w:ins w:id="149" w:author="Bernát Péter" w:date="2021-03-29T16:16:00Z">
                                      <w:r w:rsidRPr="000A3837">
                                        <w:rPr>
                                          <w:rFonts w:ascii="Arial" w:hAnsi="Arial" w:cs="Arial"/>
                                          <w:sz w:val="20"/>
                                          <w:shd w:val="clear" w:color="auto" w:fill="BFBFBF" w:themeFill="background1" w:themeFillShade="BF"/>
                                          <w:rPrChange w:id="150" w:author="Bernát Péter" w:date="2021-03-29T16:16:00Z">
                                            <w:rPr>
                                              <w:rFonts w:ascii="Arial" w:hAnsi="Arial" w:cs="Arial"/>
                                              <w:sz w:val="20"/>
                                              <w:bdr w:val="single" w:sz="8" w:space="0" w:color="auto"/>
                                              <w:shd w:val="clear" w:color="auto" w:fill="FFFFFF" w:themeFill="background1"/>
                                            </w:rPr>
                                          </w:rPrChange>
                                        </w:rPr>
                                        <w:t xml:space="preserve"> </w:t>
                                      </w:r>
                                    </w:ins>
                                    <w:r>
                                      <w:rPr>
                                        <w:rFonts w:ascii="Arial" w:hAnsi="Arial" w:cs="Arial"/>
                                        <w:sz w:val="20"/>
                                        <w:bdr w:val="single" w:sz="8" w:space="0" w:color="auto"/>
                                        <w:shd w:val="clear" w:color="auto" w:fill="FFFFFF" w:themeFill="background1"/>
                                      </w:rPr>
                                      <w:t>20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</wp:inline>
                    </w:drawing>
                  </mc:Choice>
                  <mc:Fallback>
                    <w:pict>
                      <v:roundrect w14:anchorId="58FDC8BB" id="Szövegdoboz 25" o:spid="_x0000_s1041" style="width:51.9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" fillcolor="#bfbfbf [2412]" strokecolor="black [3213]" strokeweight="1pt">
                        <v:textbox inset=".1mm,.1mm,.1mm,0">
                          <w:txbxContent>
                            <w:p w14:paraId="3F1DADCC" w14:textId="372DA08C" w:rsidR="00604B78" w:rsidRPr="002563B4" w:rsidRDefault="00604B78" w:rsidP="00604B78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hd w:val="clear" w:color="auto" w:fill="BFBFBF" w:themeFill="background1" w:themeFillShade="BF"/>
                                </w:rPr>
                              </w:pPr>
                              <w:del w:id="151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delText xml:space="preserve">TV1 </w:delText>
                                </w:r>
                              </w:del>
                              <w:r>
                                <w:rPr>
                                  <w:rFonts w:ascii="Arial" w:hAnsi="Arial" w:cs="Arial"/>
                                  <w:sz w:val="20"/>
                                  <w:shd w:val="clear" w:color="auto" w:fill="BFBFBF" w:themeFill="background1" w:themeFillShade="BF"/>
                                </w:rPr>
                                <w:t>sor2</w:t>
                              </w:r>
                              <w:ins w:id="152" w:author="Bernát Péter" w:date="2021-03-25T15:22:00Z">
                                <w:r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t xml:space="preserve"> </w:t>
                                </w:r>
                              </w:ins>
                              <w:del w:id="153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bdr w:val="single" w:sz="8" w:space="0" w:color="auto"/>
                                    <w:shd w:val="clear" w:color="auto" w:fill="FFFFFF" w:themeFill="background1"/>
                                  </w:rPr>
                                  <w:delText>méret</w:delText>
                                </w:r>
                              </w:del>
                              <w:r>
                                <w:rPr>
                                  <w:rFonts w:ascii="Arial" w:hAnsi="Arial" w:cs="Arial"/>
                                  <w:sz w:val="20"/>
                                  <w:bdr w:val="single" w:sz="8" w:space="0" w:color="auto"/>
                                  <w:shd w:val="clear" w:color="auto" w:fill="FFFFFF" w:themeFill="background1"/>
                                </w:rPr>
                                <w:t>5</w:t>
                              </w:r>
                              <w:ins w:id="154" w:author="Bernát Péter" w:date="2021-03-29T16:16:00Z">
                                <w:r w:rsidRPr="000A3837"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  <w:rPrChange w:id="155" w:author="Bernát Péter" w:date="2021-03-29T16:16:00Z">
                                      <w:rPr>
                                        <w:rFonts w:ascii="Arial" w:hAnsi="Arial" w:cs="Arial"/>
                                        <w:sz w:val="20"/>
                                        <w:bdr w:val="single" w:sz="8" w:space="0" w:color="auto"/>
                                        <w:shd w:val="clear" w:color="auto" w:fill="FFFFFF" w:themeFill="background1"/>
                                      </w:rPr>
                                    </w:rPrChange>
                                  </w:rPr>
                                  <w:t xml:space="preserve"> </w:t>
                                </w:r>
                              </w:ins>
                              <w:r>
                                <w:rPr>
                                  <w:rFonts w:ascii="Arial" w:hAnsi="Arial" w:cs="Arial"/>
                                  <w:sz w:val="20"/>
                                  <w:bdr w:val="single" w:sz="8" w:space="0" w:color="auto"/>
                                  <w:shd w:val="clear" w:color="auto" w:fill="FFFFFF" w:themeFill="background1"/>
                                </w:rPr>
                                <w:t>20</w:t>
                              </w:r>
                            </w:p>
                          </w:txbxContent>
                        </v:textbox>
                        <w10:anchorlock/>
                      </v:roundrect>
                    </w:pict>
                  </mc:Fallback>
                </mc:AlternateContent>
              </w:r>
            </w:ins>
          </w:p>
        </w:tc>
        <w:tc>
          <w:tcPr>
            <w:tcW w:w="2500" w:type="pct"/>
          </w:tcPr>
          <w:p w14:paraId="027E15A8" w14:textId="496510BE" w:rsidR="00CA4BD7" w:rsidRDefault="00604B78" w:rsidP="00604B78">
            <w:pPr>
              <w:pStyle w:val="Plda"/>
              <w:spacing w:before="60"/>
              <w:jc w:val="center"/>
            </w:pPr>
            <w:ins w:id="156" w:author="Bernát Péter" w:date="2021-03-29T16:16:00Z">
              <w:r w:rsidRPr="005F15C4">
                <w:rPr>
                  <w:noProof/>
                  <w:position w:val="-12"/>
                </w:rPr>
                <mc:AlternateContent>
                  <mc:Choice Requires="wps">
                    <w:drawing>
                      <wp:inline distT="0" distB="0" distL="0" distR="0" wp14:anchorId="45402E8D" wp14:editId="353CA6FF">
                        <wp:extent cx="874644" cy="216535"/>
                        <wp:effectExtent l="0" t="0" r="20955" b="12065"/>
                        <wp:docPr id="26" name="Szövegdoboz 26"/>
                        <wp:cNvGraphicFramePr/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/>
                              <wps:spPr>
                                <a:xfrm>
                                  <a:off x="0" y="0"/>
                                  <a:ext cx="874644" cy="216535"/>
                                </a:xfrm>
                                <a:prstGeom prst="roundRect">
                                  <a:avLst>
                                    <a:gd name="adj" fmla="val 23265"/>
                                  </a:avLst>
                                </a:prstGeom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txbx>
                                <w:txbxContent>
                                  <w:p w14:paraId="57F8491B" w14:textId="5D8D151B" w:rsidR="00604B78" w:rsidRPr="002563B4" w:rsidRDefault="00604B78" w:rsidP="00604B78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20"/>
                                        <w:shd w:val="clear" w:color="auto" w:fill="BFBFBF" w:themeFill="background1" w:themeFillShade="BF"/>
                                      </w:rPr>
                                    </w:pPr>
                                    <w:del w:id="157" w:author="Bernát Péter" w:date="2021-03-25T15:22:00Z">
                                      <w:r w:rsidDel="005F15C4">
                                        <w:rPr>
                                          <w:rFonts w:ascii="Arial" w:hAnsi="Arial" w:cs="Arial"/>
                                          <w:sz w:val="20"/>
                                          <w:shd w:val="clear" w:color="auto" w:fill="BFBFBF" w:themeFill="background1" w:themeFillShade="BF"/>
                                        </w:rPr>
                                        <w:delText xml:space="preserve">TV1 </w:delText>
                                      </w:r>
                                    </w:del>
                                    <w:r>
                                      <w:rPr>
                                        <w:rFonts w:ascii="Arial" w:hAnsi="Arial" w:cs="Arial"/>
                                        <w:sz w:val="20"/>
                                        <w:shd w:val="clear" w:color="auto" w:fill="BFBFBF" w:themeFill="background1" w:themeFillShade="BF"/>
                                      </w:rPr>
                                      <w:t>parketta</w:t>
                                    </w:r>
                                    <w:ins w:id="158" w:author="Bernát Péter" w:date="2021-03-25T15:22:00Z">
                                      <w:r>
                                        <w:rPr>
                                          <w:rFonts w:ascii="Arial" w:hAnsi="Arial" w:cs="Arial"/>
                                          <w:sz w:val="20"/>
                                          <w:shd w:val="clear" w:color="auto" w:fill="BFBFBF" w:themeFill="background1" w:themeFillShade="BF"/>
                                        </w:rPr>
                                        <w:t xml:space="preserve"> </w:t>
                                      </w:r>
                                    </w:ins>
                                    <w:del w:id="159" w:author="Bernát Péter" w:date="2021-03-25T15:22:00Z">
                                      <w:r w:rsidDel="005F15C4">
                                        <w:rPr>
                                          <w:rFonts w:ascii="Arial" w:hAnsi="Arial" w:cs="Arial"/>
                                          <w:sz w:val="20"/>
                                          <w:bdr w:val="single" w:sz="8" w:space="0" w:color="auto"/>
                                          <w:shd w:val="clear" w:color="auto" w:fill="FFFFFF" w:themeFill="background1"/>
                                        </w:rPr>
                                        <w:delText>méret</w:delText>
                                      </w:r>
                                    </w:del>
                                    <w:r>
                                      <w:rPr>
                                        <w:rFonts w:ascii="Arial" w:hAnsi="Arial" w:cs="Arial"/>
                                        <w:sz w:val="20"/>
                                        <w:bdr w:val="single" w:sz="8" w:space="0" w:color="auto"/>
                                        <w:shd w:val="clear" w:color="auto" w:fill="FFFFFF" w:themeFill="background1"/>
                                      </w:rPr>
                                      <w:t>5</w:t>
                                    </w:r>
                                    <w:ins w:id="160" w:author="Bernát Péter" w:date="2021-03-29T16:16:00Z">
                                      <w:r w:rsidRPr="000A3837">
                                        <w:rPr>
                                          <w:rFonts w:ascii="Arial" w:hAnsi="Arial" w:cs="Arial"/>
                                          <w:sz w:val="20"/>
                                          <w:shd w:val="clear" w:color="auto" w:fill="BFBFBF" w:themeFill="background1" w:themeFillShade="BF"/>
                                          <w:rPrChange w:id="161" w:author="Bernát Péter" w:date="2021-03-29T16:16:00Z">
                                            <w:rPr>
                                              <w:rFonts w:ascii="Arial" w:hAnsi="Arial" w:cs="Arial"/>
                                              <w:sz w:val="20"/>
                                              <w:bdr w:val="single" w:sz="8" w:space="0" w:color="auto"/>
                                              <w:shd w:val="clear" w:color="auto" w:fill="FFFFFF" w:themeFill="background1"/>
                                            </w:rPr>
                                          </w:rPrChange>
                                        </w:rPr>
                                        <w:t xml:space="preserve"> </w:t>
                                      </w:r>
                                    </w:ins>
                                    <w:r>
                                      <w:rPr>
                                        <w:rFonts w:ascii="Arial" w:hAnsi="Arial" w:cs="Arial"/>
                                        <w:sz w:val="20"/>
                                        <w:bdr w:val="single" w:sz="8" w:space="0" w:color="auto"/>
                                        <w:shd w:val="clear" w:color="auto" w:fill="FFFFFF" w:themeFill="background1"/>
                                      </w:rPr>
                                      <w:t>20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</wp:inline>
                    </w:drawing>
                  </mc:Choice>
                  <mc:Fallback>
                    <w:pict>
                      <v:roundrect w14:anchorId="45402E8D" id="Szövegdoboz 26" o:spid="_x0000_s1042" style="width:68.8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" fillcolor="#bfbfbf [2412]" strokecolor="black [3213]" strokeweight="1pt">
                        <v:textbox inset=".1mm,.1mm,.1mm,0">
                          <w:txbxContent>
                            <w:p w14:paraId="57F8491B" w14:textId="5D8D151B" w:rsidR="00604B78" w:rsidRPr="002563B4" w:rsidRDefault="00604B78" w:rsidP="00604B78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hd w:val="clear" w:color="auto" w:fill="BFBFBF" w:themeFill="background1" w:themeFillShade="BF"/>
                                </w:rPr>
                              </w:pPr>
                              <w:del w:id="162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delText xml:space="preserve">TV1 </w:delText>
                                </w:r>
                              </w:del>
                              <w:r>
                                <w:rPr>
                                  <w:rFonts w:ascii="Arial" w:hAnsi="Arial" w:cs="Arial"/>
                                  <w:sz w:val="20"/>
                                  <w:shd w:val="clear" w:color="auto" w:fill="BFBFBF" w:themeFill="background1" w:themeFillShade="BF"/>
                                </w:rPr>
                                <w:t>parketta</w:t>
                              </w:r>
                              <w:ins w:id="163" w:author="Bernát Péter" w:date="2021-03-25T15:22:00Z">
                                <w:r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t xml:space="preserve"> </w:t>
                                </w:r>
                              </w:ins>
                              <w:del w:id="164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bdr w:val="single" w:sz="8" w:space="0" w:color="auto"/>
                                    <w:shd w:val="clear" w:color="auto" w:fill="FFFFFF" w:themeFill="background1"/>
                                  </w:rPr>
                                  <w:delText>méret</w:delText>
                                </w:r>
                              </w:del>
                              <w:r>
                                <w:rPr>
                                  <w:rFonts w:ascii="Arial" w:hAnsi="Arial" w:cs="Arial"/>
                                  <w:sz w:val="20"/>
                                  <w:bdr w:val="single" w:sz="8" w:space="0" w:color="auto"/>
                                  <w:shd w:val="clear" w:color="auto" w:fill="FFFFFF" w:themeFill="background1"/>
                                </w:rPr>
                                <w:t>5</w:t>
                              </w:r>
                              <w:ins w:id="165" w:author="Bernát Péter" w:date="2021-03-29T16:16:00Z">
                                <w:r w:rsidRPr="000A3837"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  <w:rPrChange w:id="166" w:author="Bernát Péter" w:date="2021-03-29T16:16:00Z">
                                      <w:rPr>
                                        <w:rFonts w:ascii="Arial" w:hAnsi="Arial" w:cs="Arial"/>
                                        <w:sz w:val="20"/>
                                        <w:bdr w:val="single" w:sz="8" w:space="0" w:color="auto"/>
                                        <w:shd w:val="clear" w:color="auto" w:fill="FFFFFF" w:themeFill="background1"/>
                                      </w:rPr>
                                    </w:rPrChange>
                                  </w:rPr>
                                  <w:t xml:space="preserve"> </w:t>
                                </w:r>
                              </w:ins>
                              <w:r>
                                <w:rPr>
                                  <w:rFonts w:ascii="Arial" w:hAnsi="Arial" w:cs="Arial"/>
                                  <w:sz w:val="20"/>
                                  <w:bdr w:val="single" w:sz="8" w:space="0" w:color="auto"/>
                                  <w:shd w:val="clear" w:color="auto" w:fill="FFFFFF" w:themeFill="background1"/>
                                </w:rPr>
                                <w:t>20</w:t>
                              </w:r>
                            </w:p>
                          </w:txbxContent>
                        </v:textbox>
                        <w10:anchorlock/>
                      </v:roundrect>
                    </w:pict>
                  </mc:Fallback>
                </mc:AlternateContent>
              </w:r>
            </w:ins>
          </w:p>
        </w:tc>
      </w:tr>
    </w:tbl>
    <w:p w14:paraId="4E17D916" w14:textId="77777777" w:rsidR="00B8200D" w:rsidRDefault="00B8200D" w:rsidP="00B8200D">
      <w:pPr>
        <w:pStyle w:val="Megolds"/>
      </w:pPr>
      <w:r w:rsidRPr="003E108F">
        <w:t>Értékelés:</w:t>
      </w:r>
    </w:p>
    <w:p w14:paraId="03F012BD" w14:textId="4E1F3D2C" w:rsidR="00A365DF" w:rsidRDefault="00A365DF" w:rsidP="00B8200D">
      <w:pPr>
        <w:pStyle w:val="Megolds"/>
      </w:pPr>
      <w:r>
        <w:t xml:space="preserve">A. Van tégla; fekete szegély; barna </w:t>
      </w:r>
      <w:r w:rsidR="001849D2">
        <w:t>pöttyös</w:t>
      </w:r>
      <w:r>
        <w:t xml:space="preserve">; mérettel </w:t>
      </w:r>
      <w:proofErr w:type="spellStart"/>
      <w:r>
        <w:t>paraméterezhető</w:t>
      </w:r>
      <w:proofErr w:type="spellEnd"/>
      <w:r>
        <w:tab/>
        <w:t>2+2+2+2 pont</w:t>
      </w:r>
    </w:p>
    <w:p w14:paraId="2C0B85CC" w14:textId="4A34C5D2" w:rsidR="00A365DF" w:rsidRDefault="00A365DF" w:rsidP="00B8200D">
      <w:pPr>
        <w:pStyle w:val="Megolds"/>
      </w:pPr>
      <w:r>
        <w:t xml:space="preserve">B. Téglákat </w:t>
      </w:r>
      <w:r w:rsidRPr="00A365DF">
        <w:rPr>
          <w:rFonts w:ascii="Courier New" w:hAnsi="Courier New" w:cs="Courier New"/>
        </w:rPr>
        <w:t>sor1</w:t>
      </w:r>
      <w:r>
        <w:t>-ben tud egymás mellé helyezni; a mintának megfelelően; jól illesztve</w:t>
      </w:r>
      <w:r>
        <w:tab/>
        <w:t>2+</w:t>
      </w:r>
      <w:r w:rsidR="00DB1EE1">
        <w:t>5</w:t>
      </w:r>
      <w:r>
        <w:t>+</w:t>
      </w:r>
      <w:r w:rsidR="00DB1EE1">
        <w:t>5</w:t>
      </w:r>
      <w:r>
        <w:t xml:space="preserve"> pont</w:t>
      </w:r>
    </w:p>
    <w:p w14:paraId="5118B23C" w14:textId="77777777" w:rsidR="00A365DF" w:rsidRDefault="00A365DF" w:rsidP="00B8200D">
      <w:pPr>
        <w:pStyle w:val="Megolds"/>
      </w:pPr>
      <w:r>
        <w:t xml:space="preserve">C. </w:t>
      </w:r>
      <w:r w:rsidRPr="00A365DF">
        <w:rPr>
          <w:rFonts w:ascii="Courier New" w:hAnsi="Courier New" w:cs="Courier New"/>
        </w:rPr>
        <w:t>sor1 1 30</w:t>
      </w:r>
      <w:r>
        <w:t xml:space="preserve"> jó</w:t>
      </w:r>
      <w:r>
        <w:tab/>
        <w:t>3 pont</w:t>
      </w:r>
    </w:p>
    <w:p w14:paraId="3B7A7A72" w14:textId="77777777" w:rsidR="00A365DF" w:rsidRDefault="00A365DF" w:rsidP="00A365DF">
      <w:pPr>
        <w:pStyle w:val="Megolds"/>
      </w:pPr>
      <w:r>
        <w:t xml:space="preserve">D. </w:t>
      </w:r>
      <w:r w:rsidRPr="00A365DF">
        <w:rPr>
          <w:rFonts w:ascii="Courier New" w:hAnsi="Courier New" w:cs="Courier New"/>
        </w:rPr>
        <w:t xml:space="preserve">sor1 </w:t>
      </w:r>
      <w:r>
        <w:rPr>
          <w:rFonts w:ascii="Courier New" w:hAnsi="Courier New" w:cs="Courier New"/>
        </w:rPr>
        <w:t>2</w:t>
      </w:r>
      <w:r w:rsidRPr="00A365DF">
        <w:rPr>
          <w:rFonts w:ascii="Courier New" w:hAnsi="Courier New" w:cs="Courier New"/>
        </w:rPr>
        <w:t xml:space="preserve"> 30</w:t>
      </w:r>
      <w:r>
        <w:t xml:space="preserve"> jó</w:t>
      </w:r>
      <w:r>
        <w:tab/>
        <w:t>3 pont</w:t>
      </w:r>
    </w:p>
    <w:p w14:paraId="64B8284D" w14:textId="77777777" w:rsidR="00A365DF" w:rsidRDefault="00A365DF" w:rsidP="00A365DF">
      <w:pPr>
        <w:pStyle w:val="Megolds"/>
      </w:pPr>
      <w:r>
        <w:t xml:space="preserve">E. </w:t>
      </w:r>
      <w:r w:rsidRPr="00A365DF">
        <w:rPr>
          <w:rFonts w:ascii="Courier New" w:hAnsi="Courier New" w:cs="Courier New"/>
        </w:rPr>
        <w:t xml:space="preserve">sor1 </w:t>
      </w:r>
      <w:r>
        <w:rPr>
          <w:rFonts w:ascii="Courier New" w:hAnsi="Courier New" w:cs="Courier New"/>
        </w:rPr>
        <w:t>6</w:t>
      </w:r>
      <w:r w:rsidRPr="00A365DF">
        <w:rPr>
          <w:rFonts w:ascii="Courier New" w:hAnsi="Courier New" w:cs="Courier New"/>
        </w:rPr>
        <w:t xml:space="preserve"> 30</w:t>
      </w:r>
      <w:r>
        <w:t xml:space="preserve"> jó</w:t>
      </w:r>
      <w:r>
        <w:tab/>
        <w:t>4 pont</w:t>
      </w:r>
    </w:p>
    <w:p w14:paraId="07EEF75B" w14:textId="66C7A8DB" w:rsidR="00A365DF" w:rsidRDefault="00A365DF" w:rsidP="00A365DF">
      <w:pPr>
        <w:pStyle w:val="Megolds"/>
      </w:pPr>
      <w:r>
        <w:t xml:space="preserve">F. Téglákat </w:t>
      </w:r>
      <w:r w:rsidRPr="00A365DF">
        <w:rPr>
          <w:rFonts w:ascii="Courier New" w:hAnsi="Courier New" w:cs="Courier New"/>
        </w:rPr>
        <w:t>sor</w:t>
      </w:r>
      <w:r>
        <w:rPr>
          <w:rFonts w:ascii="Courier New" w:hAnsi="Courier New" w:cs="Courier New"/>
        </w:rPr>
        <w:t>2</w:t>
      </w:r>
      <w:r>
        <w:t>-ben tud egymás mellé helyezni; a mintána</w:t>
      </w:r>
      <w:r w:rsidR="00DB1EE1">
        <w:t>k megfelelően; jól illesztve</w:t>
      </w:r>
      <w:r w:rsidR="00DB1EE1">
        <w:tab/>
        <w:t>2+5</w:t>
      </w:r>
      <w:r>
        <w:t>+</w:t>
      </w:r>
      <w:r w:rsidR="00DB1EE1">
        <w:t>5</w:t>
      </w:r>
      <w:r>
        <w:t xml:space="preserve"> pont</w:t>
      </w:r>
    </w:p>
    <w:p w14:paraId="75940851" w14:textId="77777777" w:rsidR="00A365DF" w:rsidRDefault="00A365DF" w:rsidP="00A365DF">
      <w:pPr>
        <w:pStyle w:val="Megolds"/>
      </w:pPr>
      <w:r>
        <w:t xml:space="preserve">G. </w:t>
      </w:r>
      <w:r>
        <w:rPr>
          <w:rFonts w:ascii="Courier New" w:hAnsi="Courier New" w:cs="Courier New"/>
        </w:rPr>
        <w:t>sor2</w:t>
      </w:r>
      <w:r w:rsidRPr="00A365DF">
        <w:rPr>
          <w:rFonts w:ascii="Courier New" w:hAnsi="Courier New" w:cs="Courier New"/>
        </w:rPr>
        <w:t xml:space="preserve"> 1 30</w:t>
      </w:r>
      <w:r>
        <w:t xml:space="preserve"> jó</w:t>
      </w:r>
      <w:r>
        <w:tab/>
        <w:t>3 pont</w:t>
      </w:r>
    </w:p>
    <w:p w14:paraId="4B0FF659" w14:textId="77777777" w:rsidR="00A365DF" w:rsidRDefault="00A365DF" w:rsidP="00A365DF">
      <w:pPr>
        <w:pStyle w:val="Megolds"/>
      </w:pPr>
      <w:r>
        <w:t xml:space="preserve">H. </w:t>
      </w:r>
      <w:r>
        <w:rPr>
          <w:rFonts w:ascii="Courier New" w:hAnsi="Courier New" w:cs="Courier New"/>
        </w:rPr>
        <w:t>sor2</w:t>
      </w:r>
      <w:r w:rsidRPr="00A365DF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2</w:t>
      </w:r>
      <w:r w:rsidRPr="00A365DF">
        <w:rPr>
          <w:rFonts w:ascii="Courier New" w:hAnsi="Courier New" w:cs="Courier New"/>
        </w:rPr>
        <w:t xml:space="preserve"> 30</w:t>
      </w:r>
      <w:r>
        <w:t xml:space="preserve"> jó</w:t>
      </w:r>
      <w:r>
        <w:tab/>
        <w:t>3 pont</w:t>
      </w:r>
    </w:p>
    <w:p w14:paraId="3E6A95F7" w14:textId="77777777" w:rsidR="00A365DF" w:rsidRDefault="00A365DF" w:rsidP="00A365DF">
      <w:pPr>
        <w:pStyle w:val="Megolds"/>
      </w:pPr>
      <w:r>
        <w:t xml:space="preserve">I. </w:t>
      </w:r>
      <w:r w:rsidRPr="00A365DF">
        <w:rPr>
          <w:rFonts w:ascii="Courier New" w:hAnsi="Courier New" w:cs="Courier New"/>
        </w:rPr>
        <w:t>sor</w:t>
      </w:r>
      <w:r>
        <w:rPr>
          <w:rFonts w:ascii="Courier New" w:hAnsi="Courier New" w:cs="Courier New"/>
        </w:rPr>
        <w:t>2</w:t>
      </w:r>
      <w:r w:rsidRPr="00A365DF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6</w:t>
      </w:r>
      <w:r w:rsidRPr="00A365DF">
        <w:rPr>
          <w:rFonts w:ascii="Courier New" w:hAnsi="Courier New" w:cs="Courier New"/>
        </w:rPr>
        <w:t xml:space="preserve"> 30</w:t>
      </w:r>
      <w:r>
        <w:t xml:space="preserve"> jó</w:t>
      </w:r>
      <w:r>
        <w:tab/>
        <w:t>4 pont</w:t>
      </w:r>
    </w:p>
    <w:p w14:paraId="1A07F235" w14:textId="12E62EE4" w:rsidR="00A365DF" w:rsidRDefault="00A365DF" w:rsidP="00B8200D">
      <w:pPr>
        <w:pStyle w:val="Megolds"/>
      </w:pPr>
      <w:r>
        <w:t xml:space="preserve">J. Van </w:t>
      </w:r>
      <w:r w:rsidRPr="00A365DF">
        <w:rPr>
          <w:rFonts w:ascii="Courier New" w:hAnsi="Courier New" w:cs="Courier New"/>
        </w:rPr>
        <w:t>parketta</w:t>
      </w:r>
      <w:r>
        <w:t xml:space="preserve">, kétféle sor van benne; a kétféle sor jól </w:t>
      </w:r>
      <w:proofErr w:type="spellStart"/>
      <w:r>
        <w:t>ilesztett</w:t>
      </w:r>
      <w:proofErr w:type="spellEnd"/>
      <w:r>
        <w:tab/>
        <w:t>2+2+</w:t>
      </w:r>
      <w:r w:rsidR="00DB1EE1">
        <w:t>4</w:t>
      </w:r>
      <w:r>
        <w:t xml:space="preserve"> pont</w:t>
      </w:r>
    </w:p>
    <w:p w14:paraId="3DE3AE0D" w14:textId="77777777" w:rsidR="00A365DF" w:rsidRDefault="00A365DF" w:rsidP="00A365DF">
      <w:pPr>
        <w:pStyle w:val="Megolds"/>
      </w:pPr>
      <w:r>
        <w:t xml:space="preserve">K. </w:t>
      </w:r>
      <w:r>
        <w:rPr>
          <w:rFonts w:ascii="Courier New" w:hAnsi="Courier New" w:cs="Courier New"/>
        </w:rPr>
        <w:t>parketta</w:t>
      </w:r>
      <w:r w:rsidRPr="00A365DF">
        <w:rPr>
          <w:rFonts w:ascii="Courier New" w:hAnsi="Courier New" w:cs="Courier New"/>
        </w:rPr>
        <w:t xml:space="preserve"> 1 30</w:t>
      </w:r>
      <w:r>
        <w:t xml:space="preserve"> jó</w:t>
      </w:r>
      <w:r>
        <w:tab/>
        <w:t>3 pont</w:t>
      </w:r>
    </w:p>
    <w:p w14:paraId="6298F78C" w14:textId="77777777" w:rsidR="00A365DF" w:rsidRDefault="00A365DF" w:rsidP="00A365DF">
      <w:pPr>
        <w:pStyle w:val="Megolds"/>
      </w:pPr>
      <w:r>
        <w:t xml:space="preserve">L. </w:t>
      </w:r>
      <w:r>
        <w:rPr>
          <w:rFonts w:ascii="Courier New" w:hAnsi="Courier New" w:cs="Courier New"/>
        </w:rPr>
        <w:t>parketta</w:t>
      </w:r>
      <w:r w:rsidRPr="00A365DF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2</w:t>
      </w:r>
      <w:r w:rsidRPr="00A365DF">
        <w:rPr>
          <w:rFonts w:ascii="Courier New" w:hAnsi="Courier New" w:cs="Courier New"/>
        </w:rPr>
        <w:t xml:space="preserve"> 30</w:t>
      </w:r>
      <w:r>
        <w:t xml:space="preserve"> jó</w:t>
      </w:r>
      <w:r>
        <w:tab/>
        <w:t>3 pont</w:t>
      </w:r>
    </w:p>
    <w:p w14:paraId="215D92FF" w14:textId="77777777" w:rsidR="00A365DF" w:rsidRDefault="00A365DF" w:rsidP="00A365DF">
      <w:pPr>
        <w:pStyle w:val="Megolds"/>
      </w:pPr>
      <w:r>
        <w:t xml:space="preserve">M. </w:t>
      </w:r>
      <w:r>
        <w:rPr>
          <w:rFonts w:ascii="Courier New" w:hAnsi="Courier New" w:cs="Courier New"/>
        </w:rPr>
        <w:t>parketta</w:t>
      </w:r>
      <w:r w:rsidRPr="00A365DF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6</w:t>
      </w:r>
      <w:r w:rsidRPr="00A365DF">
        <w:rPr>
          <w:rFonts w:ascii="Courier New" w:hAnsi="Courier New" w:cs="Courier New"/>
        </w:rPr>
        <w:t xml:space="preserve"> 30</w:t>
      </w:r>
      <w:r>
        <w:t xml:space="preserve"> jó</w:t>
      </w:r>
      <w:r>
        <w:tab/>
        <w:t>4 pont</w:t>
      </w:r>
    </w:p>
    <w:sectPr w:rsidR="00A365DF">
      <w:headerReference w:type="default" r:id="rId23"/>
      <w:footerReference w:type="default" r:id="rId24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93" w:author="Bernát Péter" w:date="2021-03-30T14:50:00Z" w:initials="BP">
    <w:p w14:paraId="0885B87C" w14:textId="57FC328E" w:rsidR="00085EEC" w:rsidRDefault="00085EEC">
      <w:pPr>
        <w:pStyle w:val="Jegyzetszveg"/>
      </w:pPr>
      <w:r>
        <w:rPr>
          <w:rStyle w:val="Jegyzethivatkozs"/>
        </w:rPr>
        <w:annotationRef/>
      </w:r>
      <w:r>
        <w:t>Itt az eredeti feladatlapon is van elírás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0885B87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0DB947" w16cex:dateUtc="2021-03-30T12:5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885B87C" w16cid:durableId="240DB94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46A1D3" w14:textId="77777777" w:rsidR="00681FAF" w:rsidRDefault="00681FAF" w:rsidP="00A61103">
      <w:r>
        <w:separator/>
      </w:r>
    </w:p>
  </w:endnote>
  <w:endnote w:type="continuationSeparator" w:id="0">
    <w:p w14:paraId="74DA2B7B" w14:textId="77777777" w:rsidR="00681FAF" w:rsidRDefault="00681FAF" w:rsidP="00A61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76258A" w14:textId="1D8553C4" w:rsidR="009F0009" w:rsidRPr="009331FC" w:rsidRDefault="009F0009" w:rsidP="009331FC">
    <w:pPr>
      <w:pStyle w:val="llb"/>
    </w:pPr>
    <w:r w:rsidRPr="009331FC">
      <w:t>Értékelési útmutató</w:t>
    </w:r>
    <w:r w:rsidRPr="009331FC">
      <w:tab/>
    </w:r>
    <w:r w:rsidRPr="009331FC">
      <w:fldChar w:fldCharType="begin"/>
    </w:r>
    <w:r w:rsidRPr="009331FC">
      <w:instrText xml:space="preserve">PAGE </w:instrText>
    </w:r>
    <w:r w:rsidRPr="009331FC">
      <w:fldChar w:fldCharType="separate"/>
    </w:r>
    <w:r w:rsidR="00153D25">
      <w:rPr>
        <w:noProof/>
      </w:rPr>
      <w:t>3</w:t>
    </w:r>
    <w:r w:rsidRPr="009331FC">
      <w:fldChar w:fldCharType="end"/>
    </w:r>
    <w:r w:rsidRPr="009331FC">
      <w:t>. oldal</w:t>
    </w:r>
    <w:r w:rsidRPr="009331FC">
      <w:tab/>
      <w:t>20</w:t>
    </w:r>
    <w:r w:rsidR="00B8200D">
      <w:t>2</w:t>
    </w:r>
    <w:r w:rsidR="00E862D2">
      <w:t>1</w:t>
    </w:r>
    <w:r w:rsidRPr="009331FC">
      <w:t>.0</w:t>
    </w:r>
    <w:r w:rsidR="0019017E">
      <w:t>3</w:t>
    </w:r>
    <w:r w:rsidRPr="009331FC">
      <w:t>.</w:t>
    </w:r>
    <w:r w:rsidR="00E862D2">
      <w:t>12</w:t>
    </w:r>
    <w:r w:rsidRPr="009331FC">
      <w:t>. 1</w:t>
    </w:r>
    <w:r w:rsidR="00095509">
      <w:t>4</w:t>
    </w:r>
    <w:r w:rsidRPr="009331FC">
      <w:t>.00-1</w:t>
    </w:r>
    <w:r w:rsidR="00095509">
      <w:t>6</w:t>
    </w:r>
    <w:r w:rsidRPr="009331FC">
      <w:t>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3B9DF8" w14:textId="77777777" w:rsidR="00681FAF" w:rsidRDefault="00681FAF" w:rsidP="00A61103">
      <w:r>
        <w:separator/>
      </w:r>
    </w:p>
  </w:footnote>
  <w:footnote w:type="continuationSeparator" w:id="0">
    <w:p w14:paraId="7E25CBBE" w14:textId="77777777" w:rsidR="00681FAF" w:rsidRDefault="00681FAF" w:rsidP="00A61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CDEA79" w14:textId="77777777" w:rsidR="00E862D2" w:rsidRDefault="00E862D2" w:rsidP="00E862D2">
    <w:pPr>
      <w:pStyle w:val="lfej"/>
      <w:pBdr>
        <w:bottom w:val="single" w:sz="4" w:space="2" w:color="auto"/>
      </w:pBdr>
      <w:tabs>
        <w:tab w:val="right" w:pos="9639"/>
      </w:tabs>
    </w:pPr>
    <w:r>
      <w:t>Országos Grafikus Programozási Verseny 2021</w:t>
    </w:r>
    <w:r>
      <w:tab/>
      <w:t>I. korcsoport: 3-4. osztályosok</w:t>
    </w:r>
  </w:p>
  <w:p w14:paraId="3DA91D7E" w14:textId="77777777" w:rsidR="009F0009" w:rsidRPr="009331FC" w:rsidRDefault="00E862D2" w:rsidP="00E862D2">
    <w:pPr>
      <w:pStyle w:val="lfej"/>
      <w:pBdr>
        <w:bottom w:val="single" w:sz="4" w:space="2" w:color="auto"/>
      </w:pBdr>
      <w:tabs>
        <w:tab w:val="clear" w:pos="4252"/>
        <w:tab w:val="center" w:pos="4820"/>
        <w:tab w:val="right" w:pos="9639"/>
      </w:tabs>
    </w:pPr>
    <w:r>
      <w:tab/>
      <w:t xml:space="preserve">Második forduló: Számítógépes feladatok </w:t>
    </w:r>
    <w:r w:rsidR="009F0009" w:rsidRPr="009331FC">
      <w:tab/>
      <w:t>Munkaidő: 120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A0537B"/>
    <w:multiLevelType w:val="hybridMultilevel"/>
    <w:tmpl w:val="2842CF36"/>
    <w:lvl w:ilvl="0" w:tplc="532ACFFA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3882B59"/>
    <w:multiLevelType w:val="hybridMultilevel"/>
    <w:tmpl w:val="DA64D882"/>
    <w:lvl w:ilvl="0" w:tplc="31EA4C0C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77598B"/>
    <w:multiLevelType w:val="hybridMultilevel"/>
    <w:tmpl w:val="E53E31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Bernát Péter">
    <w15:presenceInfo w15:providerId="None" w15:userId="Bernát Pét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E32"/>
    <w:rsid w:val="000025F1"/>
    <w:rsid w:val="00003328"/>
    <w:rsid w:val="00020093"/>
    <w:rsid w:val="00023B0F"/>
    <w:rsid w:val="00033A51"/>
    <w:rsid w:val="00034288"/>
    <w:rsid w:val="000357BE"/>
    <w:rsid w:val="00037871"/>
    <w:rsid w:val="00040482"/>
    <w:rsid w:val="00040B7F"/>
    <w:rsid w:val="00040C2E"/>
    <w:rsid w:val="00052B35"/>
    <w:rsid w:val="00054A7B"/>
    <w:rsid w:val="00064E41"/>
    <w:rsid w:val="00065162"/>
    <w:rsid w:val="000734DF"/>
    <w:rsid w:val="00073B58"/>
    <w:rsid w:val="00080B32"/>
    <w:rsid w:val="000843A8"/>
    <w:rsid w:val="000857AC"/>
    <w:rsid w:val="00085EEC"/>
    <w:rsid w:val="00091023"/>
    <w:rsid w:val="00095509"/>
    <w:rsid w:val="000A4E7C"/>
    <w:rsid w:val="000B0FE5"/>
    <w:rsid w:val="000D2B14"/>
    <w:rsid w:val="000D301B"/>
    <w:rsid w:val="000E37ED"/>
    <w:rsid w:val="000E7014"/>
    <w:rsid w:val="00106635"/>
    <w:rsid w:val="0010726C"/>
    <w:rsid w:val="00107AEB"/>
    <w:rsid w:val="00111006"/>
    <w:rsid w:val="00111BB7"/>
    <w:rsid w:val="00113097"/>
    <w:rsid w:val="001331D0"/>
    <w:rsid w:val="001416A4"/>
    <w:rsid w:val="001447AB"/>
    <w:rsid w:val="00153D25"/>
    <w:rsid w:val="00160E6F"/>
    <w:rsid w:val="001633A9"/>
    <w:rsid w:val="00170824"/>
    <w:rsid w:val="001802E2"/>
    <w:rsid w:val="001849D2"/>
    <w:rsid w:val="0019017E"/>
    <w:rsid w:val="00195476"/>
    <w:rsid w:val="00196EAA"/>
    <w:rsid w:val="001A01B4"/>
    <w:rsid w:val="001A1052"/>
    <w:rsid w:val="001A2993"/>
    <w:rsid w:val="001A2BBD"/>
    <w:rsid w:val="001A70F0"/>
    <w:rsid w:val="001B0879"/>
    <w:rsid w:val="001B09CA"/>
    <w:rsid w:val="001D00E1"/>
    <w:rsid w:val="001D05C0"/>
    <w:rsid w:val="001D4BC9"/>
    <w:rsid w:val="001D6C23"/>
    <w:rsid w:val="001E16CB"/>
    <w:rsid w:val="001E71B0"/>
    <w:rsid w:val="001F4C83"/>
    <w:rsid w:val="002144AD"/>
    <w:rsid w:val="0021729A"/>
    <w:rsid w:val="00236B4F"/>
    <w:rsid w:val="00247E6D"/>
    <w:rsid w:val="00250645"/>
    <w:rsid w:val="00256578"/>
    <w:rsid w:val="002579A2"/>
    <w:rsid w:val="00260DF9"/>
    <w:rsid w:val="0026173D"/>
    <w:rsid w:val="0026532C"/>
    <w:rsid w:val="00265402"/>
    <w:rsid w:val="00265D01"/>
    <w:rsid w:val="002672F1"/>
    <w:rsid w:val="00274ED6"/>
    <w:rsid w:val="00274EDB"/>
    <w:rsid w:val="00275BC3"/>
    <w:rsid w:val="0028586E"/>
    <w:rsid w:val="0028632B"/>
    <w:rsid w:val="0029085F"/>
    <w:rsid w:val="00293AB9"/>
    <w:rsid w:val="002954FC"/>
    <w:rsid w:val="002A11DE"/>
    <w:rsid w:val="002A18E7"/>
    <w:rsid w:val="002A212B"/>
    <w:rsid w:val="002B58AF"/>
    <w:rsid w:val="002B605D"/>
    <w:rsid w:val="002B6E25"/>
    <w:rsid w:val="002C0357"/>
    <w:rsid w:val="002C0544"/>
    <w:rsid w:val="002C3368"/>
    <w:rsid w:val="002C4293"/>
    <w:rsid w:val="002D3F85"/>
    <w:rsid w:val="002D4C13"/>
    <w:rsid w:val="002D72CC"/>
    <w:rsid w:val="002E1168"/>
    <w:rsid w:val="002E25C5"/>
    <w:rsid w:val="002E470E"/>
    <w:rsid w:val="00301282"/>
    <w:rsid w:val="0030271F"/>
    <w:rsid w:val="00302B64"/>
    <w:rsid w:val="00304369"/>
    <w:rsid w:val="003068C4"/>
    <w:rsid w:val="00307F4D"/>
    <w:rsid w:val="0031024E"/>
    <w:rsid w:val="003109D9"/>
    <w:rsid w:val="00311981"/>
    <w:rsid w:val="00312ECA"/>
    <w:rsid w:val="00317CE5"/>
    <w:rsid w:val="00325D12"/>
    <w:rsid w:val="003329D8"/>
    <w:rsid w:val="00332E3F"/>
    <w:rsid w:val="0034037E"/>
    <w:rsid w:val="0034108B"/>
    <w:rsid w:val="00346455"/>
    <w:rsid w:val="00353D65"/>
    <w:rsid w:val="00353DE3"/>
    <w:rsid w:val="0036205C"/>
    <w:rsid w:val="00362CD8"/>
    <w:rsid w:val="00363B25"/>
    <w:rsid w:val="00365CA0"/>
    <w:rsid w:val="003740E3"/>
    <w:rsid w:val="00374823"/>
    <w:rsid w:val="003833B2"/>
    <w:rsid w:val="00386B3D"/>
    <w:rsid w:val="00393E05"/>
    <w:rsid w:val="00396756"/>
    <w:rsid w:val="003A5BA3"/>
    <w:rsid w:val="003B0AB0"/>
    <w:rsid w:val="003C49B7"/>
    <w:rsid w:val="003D0671"/>
    <w:rsid w:val="003D35E2"/>
    <w:rsid w:val="003F2330"/>
    <w:rsid w:val="00401D01"/>
    <w:rsid w:val="00410492"/>
    <w:rsid w:val="00414E9F"/>
    <w:rsid w:val="004174E9"/>
    <w:rsid w:val="00422A2A"/>
    <w:rsid w:val="00434316"/>
    <w:rsid w:val="00437B16"/>
    <w:rsid w:val="00437D3E"/>
    <w:rsid w:val="00462993"/>
    <w:rsid w:val="004641C8"/>
    <w:rsid w:val="00467195"/>
    <w:rsid w:val="004703FB"/>
    <w:rsid w:val="00473298"/>
    <w:rsid w:val="004950B1"/>
    <w:rsid w:val="004A0F63"/>
    <w:rsid w:val="004A5D34"/>
    <w:rsid w:val="004A6FE1"/>
    <w:rsid w:val="004B3C9D"/>
    <w:rsid w:val="004B4EAD"/>
    <w:rsid w:val="004B68CA"/>
    <w:rsid w:val="004C7853"/>
    <w:rsid w:val="004C7CC2"/>
    <w:rsid w:val="004D7BA4"/>
    <w:rsid w:val="004E008B"/>
    <w:rsid w:val="004E3908"/>
    <w:rsid w:val="004E3FC3"/>
    <w:rsid w:val="00504393"/>
    <w:rsid w:val="0051188B"/>
    <w:rsid w:val="005202F0"/>
    <w:rsid w:val="00534D1A"/>
    <w:rsid w:val="00535D4E"/>
    <w:rsid w:val="0053760F"/>
    <w:rsid w:val="00542958"/>
    <w:rsid w:val="0056633D"/>
    <w:rsid w:val="0056665D"/>
    <w:rsid w:val="005677AE"/>
    <w:rsid w:val="005743BB"/>
    <w:rsid w:val="005842AF"/>
    <w:rsid w:val="00584AB8"/>
    <w:rsid w:val="0059073D"/>
    <w:rsid w:val="00593B78"/>
    <w:rsid w:val="005968C4"/>
    <w:rsid w:val="005A1163"/>
    <w:rsid w:val="005A17B8"/>
    <w:rsid w:val="005B0654"/>
    <w:rsid w:val="005C0842"/>
    <w:rsid w:val="005C10F2"/>
    <w:rsid w:val="005D6C62"/>
    <w:rsid w:val="005F25BB"/>
    <w:rsid w:val="005F56C9"/>
    <w:rsid w:val="00604B78"/>
    <w:rsid w:val="00606A6D"/>
    <w:rsid w:val="00616435"/>
    <w:rsid w:val="00616CC6"/>
    <w:rsid w:val="006225D7"/>
    <w:rsid w:val="006274C6"/>
    <w:rsid w:val="006304A7"/>
    <w:rsid w:val="0063271E"/>
    <w:rsid w:val="00655F44"/>
    <w:rsid w:val="00657796"/>
    <w:rsid w:val="006636EE"/>
    <w:rsid w:val="00663BBC"/>
    <w:rsid w:val="0066641C"/>
    <w:rsid w:val="006705F2"/>
    <w:rsid w:val="0067447A"/>
    <w:rsid w:val="00681FAF"/>
    <w:rsid w:val="006820B5"/>
    <w:rsid w:val="00684CAA"/>
    <w:rsid w:val="00687248"/>
    <w:rsid w:val="0069198E"/>
    <w:rsid w:val="006929C1"/>
    <w:rsid w:val="00695C87"/>
    <w:rsid w:val="00696E77"/>
    <w:rsid w:val="00697879"/>
    <w:rsid w:val="006B072D"/>
    <w:rsid w:val="006B22A0"/>
    <w:rsid w:val="006B2C8C"/>
    <w:rsid w:val="006C3505"/>
    <w:rsid w:val="006D27A4"/>
    <w:rsid w:val="006D3D4A"/>
    <w:rsid w:val="006E2A9D"/>
    <w:rsid w:val="007006BA"/>
    <w:rsid w:val="007009E6"/>
    <w:rsid w:val="007040B8"/>
    <w:rsid w:val="0070668F"/>
    <w:rsid w:val="0071081C"/>
    <w:rsid w:val="00711207"/>
    <w:rsid w:val="00711F54"/>
    <w:rsid w:val="00715106"/>
    <w:rsid w:val="007175E0"/>
    <w:rsid w:val="007217A6"/>
    <w:rsid w:val="0072780E"/>
    <w:rsid w:val="00733E08"/>
    <w:rsid w:val="00745464"/>
    <w:rsid w:val="00750F51"/>
    <w:rsid w:val="0075206D"/>
    <w:rsid w:val="007544E3"/>
    <w:rsid w:val="00757FC0"/>
    <w:rsid w:val="00762F2D"/>
    <w:rsid w:val="00773111"/>
    <w:rsid w:val="007771EC"/>
    <w:rsid w:val="00790D61"/>
    <w:rsid w:val="007940B0"/>
    <w:rsid w:val="00797151"/>
    <w:rsid w:val="007978A0"/>
    <w:rsid w:val="007A07E9"/>
    <w:rsid w:val="007B4E09"/>
    <w:rsid w:val="007B5BA8"/>
    <w:rsid w:val="007C1562"/>
    <w:rsid w:val="007E0D5E"/>
    <w:rsid w:val="007E3D9E"/>
    <w:rsid w:val="007E7D76"/>
    <w:rsid w:val="007F0A1B"/>
    <w:rsid w:val="007F102A"/>
    <w:rsid w:val="00801065"/>
    <w:rsid w:val="00801E32"/>
    <w:rsid w:val="00803679"/>
    <w:rsid w:val="0081515F"/>
    <w:rsid w:val="00815C9D"/>
    <w:rsid w:val="00831332"/>
    <w:rsid w:val="00837504"/>
    <w:rsid w:val="00846CE5"/>
    <w:rsid w:val="0085171C"/>
    <w:rsid w:val="00853CA4"/>
    <w:rsid w:val="008737A1"/>
    <w:rsid w:val="00876BA9"/>
    <w:rsid w:val="00882363"/>
    <w:rsid w:val="0088716C"/>
    <w:rsid w:val="00887392"/>
    <w:rsid w:val="00890B2D"/>
    <w:rsid w:val="00892A36"/>
    <w:rsid w:val="00897EBA"/>
    <w:rsid w:val="008A2862"/>
    <w:rsid w:val="008A72B9"/>
    <w:rsid w:val="008C7DAA"/>
    <w:rsid w:val="008D173A"/>
    <w:rsid w:val="008F078D"/>
    <w:rsid w:val="008F3ED6"/>
    <w:rsid w:val="0090376D"/>
    <w:rsid w:val="00907C66"/>
    <w:rsid w:val="00920F6F"/>
    <w:rsid w:val="0092398E"/>
    <w:rsid w:val="00927DF2"/>
    <w:rsid w:val="00927EB8"/>
    <w:rsid w:val="009305EC"/>
    <w:rsid w:val="0093193F"/>
    <w:rsid w:val="00932761"/>
    <w:rsid w:val="009331FC"/>
    <w:rsid w:val="00934460"/>
    <w:rsid w:val="009420D0"/>
    <w:rsid w:val="00942191"/>
    <w:rsid w:val="00942A2C"/>
    <w:rsid w:val="009430C7"/>
    <w:rsid w:val="00947122"/>
    <w:rsid w:val="00947B0E"/>
    <w:rsid w:val="009504EA"/>
    <w:rsid w:val="00961AE7"/>
    <w:rsid w:val="009623B6"/>
    <w:rsid w:val="00962CFE"/>
    <w:rsid w:val="00971DB3"/>
    <w:rsid w:val="00977903"/>
    <w:rsid w:val="00977F1D"/>
    <w:rsid w:val="00991F46"/>
    <w:rsid w:val="009979E8"/>
    <w:rsid w:val="009A0BCC"/>
    <w:rsid w:val="009A372A"/>
    <w:rsid w:val="009B33E4"/>
    <w:rsid w:val="009B3955"/>
    <w:rsid w:val="009B7E9B"/>
    <w:rsid w:val="009C2920"/>
    <w:rsid w:val="009C3B00"/>
    <w:rsid w:val="009C542B"/>
    <w:rsid w:val="009C6A27"/>
    <w:rsid w:val="009D5832"/>
    <w:rsid w:val="009E1740"/>
    <w:rsid w:val="009F0009"/>
    <w:rsid w:val="00A05634"/>
    <w:rsid w:val="00A12A14"/>
    <w:rsid w:val="00A13B36"/>
    <w:rsid w:val="00A16DF6"/>
    <w:rsid w:val="00A23B78"/>
    <w:rsid w:val="00A3346C"/>
    <w:rsid w:val="00A3520E"/>
    <w:rsid w:val="00A361FD"/>
    <w:rsid w:val="00A362B8"/>
    <w:rsid w:val="00A365A6"/>
    <w:rsid w:val="00A365DF"/>
    <w:rsid w:val="00A36661"/>
    <w:rsid w:val="00A478EA"/>
    <w:rsid w:val="00A6063C"/>
    <w:rsid w:val="00A61103"/>
    <w:rsid w:val="00A62368"/>
    <w:rsid w:val="00A66360"/>
    <w:rsid w:val="00AA3A6F"/>
    <w:rsid w:val="00AA6AED"/>
    <w:rsid w:val="00AB42C7"/>
    <w:rsid w:val="00AB5183"/>
    <w:rsid w:val="00AC0313"/>
    <w:rsid w:val="00AC4BDE"/>
    <w:rsid w:val="00AD1889"/>
    <w:rsid w:val="00AD24AB"/>
    <w:rsid w:val="00AD7805"/>
    <w:rsid w:val="00AE3A8C"/>
    <w:rsid w:val="00AF5990"/>
    <w:rsid w:val="00B0197D"/>
    <w:rsid w:val="00B10561"/>
    <w:rsid w:val="00B12AC2"/>
    <w:rsid w:val="00B14CC5"/>
    <w:rsid w:val="00B16790"/>
    <w:rsid w:val="00B23E02"/>
    <w:rsid w:val="00B26689"/>
    <w:rsid w:val="00B35DD9"/>
    <w:rsid w:val="00B36204"/>
    <w:rsid w:val="00B415FE"/>
    <w:rsid w:val="00B52D26"/>
    <w:rsid w:val="00B538AA"/>
    <w:rsid w:val="00B57311"/>
    <w:rsid w:val="00B67F06"/>
    <w:rsid w:val="00B72012"/>
    <w:rsid w:val="00B721AE"/>
    <w:rsid w:val="00B74E11"/>
    <w:rsid w:val="00B7534E"/>
    <w:rsid w:val="00B76F71"/>
    <w:rsid w:val="00B80135"/>
    <w:rsid w:val="00B8200D"/>
    <w:rsid w:val="00B8314F"/>
    <w:rsid w:val="00BA0063"/>
    <w:rsid w:val="00BB26DF"/>
    <w:rsid w:val="00BB2F01"/>
    <w:rsid w:val="00BB7D03"/>
    <w:rsid w:val="00BC38FA"/>
    <w:rsid w:val="00BD3369"/>
    <w:rsid w:val="00BD3D22"/>
    <w:rsid w:val="00BE2EA2"/>
    <w:rsid w:val="00BE4601"/>
    <w:rsid w:val="00BE4759"/>
    <w:rsid w:val="00BE482A"/>
    <w:rsid w:val="00BE4C5B"/>
    <w:rsid w:val="00BF28D2"/>
    <w:rsid w:val="00BF354A"/>
    <w:rsid w:val="00BF7420"/>
    <w:rsid w:val="00C01A2D"/>
    <w:rsid w:val="00C116B7"/>
    <w:rsid w:val="00C17886"/>
    <w:rsid w:val="00C17DE7"/>
    <w:rsid w:val="00C21188"/>
    <w:rsid w:val="00C23813"/>
    <w:rsid w:val="00C26D05"/>
    <w:rsid w:val="00C462F6"/>
    <w:rsid w:val="00C51E8E"/>
    <w:rsid w:val="00C53739"/>
    <w:rsid w:val="00C55B3A"/>
    <w:rsid w:val="00C70B8D"/>
    <w:rsid w:val="00C714DA"/>
    <w:rsid w:val="00C74BA8"/>
    <w:rsid w:val="00C75BFF"/>
    <w:rsid w:val="00C80624"/>
    <w:rsid w:val="00C80BAA"/>
    <w:rsid w:val="00C821B5"/>
    <w:rsid w:val="00C8380A"/>
    <w:rsid w:val="00C86663"/>
    <w:rsid w:val="00C94502"/>
    <w:rsid w:val="00C960D2"/>
    <w:rsid w:val="00CA14C0"/>
    <w:rsid w:val="00CA4BD7"/>
    <w:rsid w:val="00CB024E"/>
    <w:rsid w:val="00CB31B9"/>
    <w:rsid w:val="00CB608C"/>
    <w:rsid w:val="00CC0DA3"/>
    <w:rsid w:val="00CC2999"/>
    <w:rsid w:val="00CC3FD0"/>
    <w:rsid w:val="00CC55F5"/>
    <w:rsid w:val="00CD4E70"/>
    <w:rsid w:val="00CD5AF3"/>
    <w:rsid w:val="00CE271A"/>
    <w:rsid w:val="00CE7524"/>
    <w:rsid w:val="00D051B7"/>
    <w:rsid w:val="00D053FB"/>
    <w:rsid w:val="00D20042"/>
    <w:rsid w:val="00D21EA0"/>
    <w:rsid w:val="00D23AF7"/>
    <w:rsid w:val="00D30A26"/>
    <w:rsid w:val="00D327FC"/>
    <w:rsid w:val="00D35714"/>
    <w:rsid w:val="00D37251"/>
    <w:rsid w:val="00D44358"/>
    <w:rsid w:val="00D46310"/>
    <w:rsid w:val="00D530D5"/>
    <w:rsid w:val="00D56F88"/>
    <w:rsid w:val="00D6448F"/>
    <w:rsid w:val="00D716F0"/>
    <w:rsid w:val="00D80263"/>
    <w:rsid w:val="00D8150A"/>
    <w:rsid w:val="00D8339B"/>
    <w:rsid w:val="00D94FE6"/>
    <w:rsid w:val="00D97E69"/>
    <w:rsid w:val="00DB1DEF"/>
    <w:rsid w:val="00DB1EE1"/>
    <w:rsid w:val="00DB25C2"/>
    <w:rsid w:val="00DB3D35"/>
    <w:rsid w:val="00DC4E65"/>
    <w:rsid w:val="00DD0753"/>
    <w:rsid w:val="00DD2F1A"/>
    <w:rsid w:val="00DD38A1"/>
    <w:rsid w:val="00DE47FA"/>
    <w:rsid w:val="00DE5551"/>
    <w:rsid w:val="00DF545A"/>
    <w:rsid w:val="00DF55B1"/>
    <w:rsid w:val="00DF7945"/>
    <w:rsid w:val="00E11E76"/>
    <w:rsid w:val="00E16835"/>
    <w:rsid w:val="00E21939"/>
    <w:rsid w:val="00E21FFE"/>
    <w:rsid w:val="00E33C7C"/>
    <w:rsid w:val="00E353FE"/>
    <w:rsid w:val="00E356D0"/>
    <w:rsid w:val="00E45970"/>
    <w:rsid w:val="00E50B98"/>
    <w:rsid w:val="00E53378"/>
    <w:rsid w:val="00E54013"/>
    <w:rsid w:val="00E5578D"/>
    <w:rsid w:val="00E6104E"/>
    <w:rsid w:val="00E62BF9"/>
    <w:rsid w:val="00E67AF7"/>
    <w:rsid w:val="00E7408A"/>
    <w:rsid w:val="00E8335F"/>
    <w:rsid w:val="00E839CA"/>
    <w:rsid w:val="00E84A1F"/>
    <w:rsid w:val="00E862D2"/>
    <w:rsid w:val="00EA0270"/>
    <w:rsid w:val="00EA225D"/>
    <w:rsid w:val="00EA30C5"/>
    <w:rsid w:val="00EC3366"/>
    <w:rsid w:val="00EC3D20"/>
    <w:rsid w:val="00EC5562"/>
    <w:rsid w:val="00ED183E"/>
    <w:rsid w:val="00ED503D"/>
    <w:rsid w:val="00EE244D"/>
    <w:rsid w:val="00EE5671"/>
    <w:rsid w:val="00EE7763"/>
    <w:rsid w:val="00EF02AE"/>
    <w:rsid w:val="00F0015A"/>
    <w:rsid w:val="00F00CE6"/>
    <w:rsid w:val="00F0293C"/>
    <w:rsid w:val="00F03FB9"/>
    <w:rsid w:val="00F07B95"/>
    <w:rsid w:val="00F101DC"/>
    <w:rsid w:val="00F17F3D"/>
    <w:rsid w:val="00F214B1"/>
    <w:rsid w:val="00F228B6"/>
    <w:rsid w:val="00F30BAB"/>
    <w:rsid w:val="00F37A8E"/>
    <w:rsid w:val="00F40643"/>
    <w:rsid w:val="00F4072C"/>
    <w:rsid w:val="00F40A24"/>
    <w:rsid w:val="00F467D4"/>
    <w:rsid w:val="00F54BE5"/>
    <w:rsid w:val="00F56CB1"/>
    <w:rsid w:val="00F64281"/>
    <w:rsid w:val="00F77443"/>
    <w:rsid w:val="00F82AE0"/>
    <w:rsid w:val="00F94BC4"/>
    <w:rsid w:val="00F96CF1"/>
    <w:rsid w:val="00F975EA"/>
    <w:rsid w:val="00FA45F2"/>
    <w:rsid w:val="00FA4618"/>
    <w:rsid w:val="00FA64BE"/>
    <w:rsid w:val="00FB482A"/>
    <w:rsid w:val="00FC22B8"/>
    <w:rsid w:val="00FC45ED"/>
    <w:rsid w:val="00FC5E3B"/>
    <w:rsid w:val="00FC5FD9"/>
    <w:rsid w:val="00FC7631"/>
    <w:rsid w:val="00FD7F20"/>
    <w:rsid w:val="00FE16CB"/>
    <w:rsid w:val="00FE3168"/>
    <w:rsid w:val="00FE3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9B9850"/>
  <w15:chartTrackingRefBased/>
  <w15:docId w15:val="{9F47B65A-9162-4E54-8428-D282AB630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9331FC"/>
    <w:pPr>
      <w:pBdr>
        <w:top w:val="single" w:sz="4" w:space="1" w:color="auto"/>
      </w:pBdr>
      <w:tabs>
        <w:tab w:val="center" w:pos="4320"/>
        <w:tab w:val="right" w:pos="9639"/>
      </w:tabs>
      <w:spacing w:after="0"/>
    </w:pPr>
  </w:style>
  <w:style w:type="paragraph" w:styleId="lfej">
    <w:name w:val="header"/>
    <w:basedOn w:val="Norml"/>
    <w:link w:val="lfejChar"/>
    <w:rsid w:val="009331FC"/>
    <w:pPr>
      <w:pBdr>
        <w:bottom w:val="single" w:sz="4" w:space="1" w:color="auto"/>
      </w:pBdr>
      <w:tabs>
        <w:tab w:val="center" w:pos="4252"/>
        <w:tab w:val="right" w:pos="9498"/>
      </w:tabs>
      <w:spacing w:after="0"/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1D05C0"/>
    <w:pPr>
      <w:spacing w:after="120" w:line="240" w:lineRule="atLeast"/>
      <w:jc w:val="both"/>
    </w:pPr>
    <w:rPr>
      <w:rFonts w:ascii="Garamond" w:eastAsia="Batang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A6110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9331FC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0" w:line="240" w:lineRule="atLeast"/>
    </w:pPr>
    <w:rPr>
      <w:rFonts w:ascii="Courier New" w:hAnsi="Courier New"/>
      <w:szCs w:val="24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A6110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</w:pPr>
    <w:rPr>
      <w:u w:val="single"/>
    </w:rPr>
  </w:style>
  <w:style w:type="paragraph" w:customStyle="1" w:styleId="Feladat">
    <w:name w:val="Feladat"/>
    <w:next w:val="Bekezds"/>
    <w:link w:val="FeladatChar"/>
    <w:rsid w:val="00A61103"/>
    <w:pPr>
      <w:keepNext/>
      <w:spacing w:before="120" w:after="120"/>
    </w:pPr>
    <w:rPr>
      <w:rFonts w:ascii="Garamond" w:hAnsi="Garamond" w:cs="Mangal"/>
      <w:sz w:val="24"/>
      <w:u w:val="single"/>
      <w:lang w:bidi="hi-IN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0A4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">
    <w:name w:val="Bekezdés Char"/>
    <w:link w:val="Bekezds"/>
    <w:rsid w:val="001D05C0"/>
    <w:rPr>
      <w:rFonts w:ascii="Garamond" w:eastAsia="Batang" w:hAnsi="Garamond"/>
      <w:sz w:val="24"/>
      <w:lang w:eastAsia="hu-HU" w:bidi="ar-SA"/>
    </w:rPr>
  </w:style>
  <w:style w:type="character" w:styleId="Lbjegyzet-hivatkozs">
    <w:name w:val="footnote reference"/>
    <w:semiHidden/>
    <w:rsid w:val="00831332"/>
    <w:rPr>
      <w:vertAlign w:val="superscript"/>
    </w:rPr>
  </w:style>
  <w:style w:type="character" w:customStyle="1" w:styleId="FeladatChar">
    <w:name w:val="Feladat Char"/>
    <w:link w:val="Feladat"/>
    <w:rsid w:val="00A61103"/>
    <w:rPr>
      <w:rFonts w:ascii="Garamond" w:hAnsi="Garamond" w:cs="Mangal"/>
      <w:sz w:val="24"/>
      <w:u w:val="single"/>
      <w:lang w:bidi="hi-IN"/>
    </w:rPr>
  </w:style>
  <w:style w:type="character" w:customStyle="1" w:styleId="lfejChar">
    <w:name w:val="Élőfej Char"/>
    <w:link w:val="lfej"/>
    <w:rsid w:val="00E862D2"/>
    <w:rPr>
      <w:rFonts w:ascii="Garamond" w:hAnsi="Garamond"/>
      <w:sz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085EE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085EEC"/>
    <w:pPr>
      <w:spacing w:line="240" w:lineRule="auto"/>
    </w:pPr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085EEC"/>
    <w:rPr>
      <w:rFonts w:ascii="Garamond" w:hAnsi="Garamond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85EE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85EEC"/>
    <w:rPr>
      <w:rFonts w:ascii="Garamond" w:hAnsi="Garamon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microsoft.com/office/2018/08/relationships/commentsExtensible" Target="commentsExtensible.xml"/><Relationship Id="rId26" Type="http://schemas.microsoft.com/office/2011/relationships/people" Target="people.xml"/><Relationship Id="rId3" Type="http://schemas.openxmlformats.org/officeDocument/2006/relationships/styles" Target="styles.xml"/><Relationship Id="rId21" Type="http://schemas.openxmlformats.org/officeDocument/2006/relationships/image" Target="media/image10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microsoft.com/office/2016/09/relationships/commentsIds" Target="commentsIds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omments" Target="comments.xml"/><Relationship Id="rId23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1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18A7C1-9839-4315-AC69-1E0DADB27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477</Words>
  <Characters>3296</Characters>
  <Application>Microsoft Office Word</Application>
  <DocSecurity>0</DocSecurity>
  <Lines>27</Lines>
  <Paragraphs>7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3766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Bernát Péter</cp:lastModifiedBy>
  <cp:revision>8</cp:revision>
  <cp:lastPrinted>2016-01-18T11:10:00Z</cp:lastPrinted>
  <dcterms:created xsi:type="dcterms:W3CDTF">2021-03-30T09:28:00Z</dcterms:created>
  <dcterms:modified xsi:type="dcterms:W3CDTF">2021-03-30T12:51:00Z</dcterms:modified>
</cp:coreProperties>
</file>