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9D0A62" w14:textId="77777777" w:rsidR="00DC7F84" w:rsidRPr="00DA73E7" w:rsidRDefault="00DC7F84" w:rsidP="00EE0F34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</w:t>
      </w:r>
      <w:proofErr w:type="gramStart"/>
      <w:r w:rsidRPr="00DA73E7">
        <w:t>Vagyis</w:t>
      </w:r>
      <w:proofErr w:type="gramEnd"/>
      <w:r w:rsidRPr="00DA73E7">
        <w:t xml:space="preserve">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20A4290C" w14:textId="77777777" w:rsidR="00261780" w:rsidRPr="00B8200D" w:rsidRDefault="00CD330A" w:rsidP="00261780">
      <w:pPr>
        <w:pStyle w:val="Feladat"/>
      </w:pPr>
      <w:r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474F5B9F" wp14:editId="4A7AB542">
            <wp:simplePos x="0" y="0"/>
            <wp:positionH relativeFrom="margin">
              <wp:posOffset>5632450</wp:posOffset>
            </wp:positionH>
            <wp:positionV relativeFrom="paragraph">
              <wp:posOffset>-113665</wp:posOffset>
            </wp:positionV>
            <wp:extent cx="363855" cy="1040130"/>
            <wp:effectExtent l="0" t="0" r="0" b="0"/>
            <wp:wrapSquare wrapText="bothSides"/>
            <wp:docPr id="1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1780" w:rsidRPr="006C644F">
        <w:rPr>
          <w:u w:val="single"/>
        </w:rPr>
        <w:t>1. feladat</w:t>
      </w:r>
      <w:r w:rsidR="00261780" w:rsidRPr="00B8200D">
        <w:t xml:space="preserve">: </w:t>
      </w:r>
      <w:r w:rsidR="00261780">
        <w:t>Tornagyakorlatok</w:t>
      </w:r>
      <w:r w:rsidR="00261780" w:rsidRPr="00B8200D">
        <w:t xml:space="preserve"> (60 pont)</w:t>
      </w:r>
    </w:p>
    <w:p w14:paraId="54C763DC" w14:textId="415A0D84" w:rsidR="006C644F" w:rsidRPr="00D52C21" w:rsidRDefault="006C644F" w:rsidP="006C644F">
      <w:pPr>
        <w:pStyle w:val="Bekezds"/>
      </w:pPr>
      <w:r>
        <w:t xml:space="preserve">Készítsd </w:t>
      </w:r>
      <w:r w:rsidRPr="00D52C21">
        <w:t>el a következő tornagyakorlatokat rajzoló eljárásokat (</w:t>
      </w:r>
      <w:r w:rsidR="00D52C21" w:rsidRPr="00D52C21">
        <w:t> </w:t>
      </w:r>
      <w:ins w:id="0" w:author="Bernát Péter" w:date="2021-03-25T15:22:00Z">
        <w:r w:rsidR="00D52C21" w:rsidRPr="00D52C21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776C944A" wp14:editId="1B81D64B">
                  <wp:extent cx="577850" cy="216535"/>
                  <wp:effectExtent l="0" t="0" r="12700" b="12065"/>
                  <wp:docPr id="27" name="Szövegdoboz 2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8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3FEA7767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torna1 </w:t>
                                </w:r>
                              </w:ins>
                              <w:del w:id="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4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h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776C944A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3FEA7767" w14:textId="77777777" w:rsidR="00D52C21" w:rsidRPr="002563B4" w:rsidRDefault="00D52C21" w:rsidP="00D52C21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5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6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torna1 </w:t>
                          </w:r>
                        </w:ins>
                        <w:del w:id="7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8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h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D52C21">
        <w:rPr>
          <w:rFonts w:cs="Courier New"/>
        </w:rPr>
        <w:t xml:space="preserve">, </w:t>
      </w:r>
      <w:ins w:id="9" w:author="Bernát Péter" w:date="2021-03-25T15:23:00Z">
        <w:r w:rsidR="00D52C21" w:rsidRPr="00D52C21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47FBD057" wp14:editId="227468BB">
                  <wp:extent cx="577850" cy="216535"/>
                  <wp:effectExtent l="0" t="0" r="12700" b="12065"/>
                  <wp:docPr id="28" name="Szövegdoboz 2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8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F269725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1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ins w:id="12" w:author="Bernát Péter" w:date="2021-03-25T15:23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2</w:t>
                                </w:r>
                              </w:ins>
                              <w:ins w:id="1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1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h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47FBD057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  <v:textbox inset=".1mm,.1mm,.1mm,0">
                    <w:txbxContent>
                      <w:p w14:paraId="1F269725" w14:textId="77777777" w:rsidR="00D52C21" w:rsidRPr="002563B4" w:rsidRDefault="00D52C21" w:rsidP="00D52C21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6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17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torna</w:t>
                          </w:r>
                        </w:ins>
                        <w:ins w:id="18" w:author="Bernát Péter" w:date="2021-03-25T15:23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2</w:t>
                          </w:r>
                        </w:ins>
                        <w:ins w:id="19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2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2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h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D52C21">
        <w:rPr>
          <w:rFonts w:cs="Courier New"/>
        </w:rPr>
        <w:t xml:space="preserve">, </w:t>
      </w:r>
      <w:ins w:id="22" w:author="Bernát Péter" w:date="2021-03-25T15:23:00Z">
        <w:r w:rsidR="00D52C21" w:rsidRPr="00D52C21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05C9333F" wp14:editId="12BFB1BC">
                  <wp:extent cx="577850" cy="216535"/>
                  <wp:effectExtent l="0" t="0" r="12700" b="12065"/>
                  <wp:docPr id="14" name="Szövegdoboz 1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8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513EFC4" w14:textId="124922FE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2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24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3</w:t>
                              </w:r>
                              <w:ins w:id="2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2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27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h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05C9333F" id="Szövegdoboz 14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No5S334CAAD8BAAA&#10;DgAAAAAAAAAAAAAAAAAuAgAAZHJzL2Uyb0RvYy54bWxQSwECLQAUAAYACAAAACEA+KB0O9oAAAAD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2513EFC4" w14:textId="124922FE" w:rsidR="00D52C21" w:rsidRPr="002563B4" w:rsidRDefault="00D52C21" w:rsidP="00D52C21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28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29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torna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3</w:t>
                        </w:r>
                        <w:ins w:id="30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31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3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h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D52C21">
        <w:rPr>
          <w:rFonts w:cs="Courier New"/>
        </w:rPr>
        <w:t xml:space="preserve">, </w:t>
      </w:r>
      <w:ins w:id="33" w:author="Bernát Péter" w:date="2021-03-25T15:23:00Z">
        <w:r w:rsidR="00D52C21" w:rsidRPr="00D52C21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5F0A002C" wp14:editId="1DB57C05">
                  <wp:extent cx="577850" cy="216535"/>
                  <wp:effectExtent l="0" t="0" r="12700" b="12065"/>
                  <wp:docPr id="15" name="Szövegdoboz 1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778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1BCCF73" w14:textId="4818B964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3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3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4</w:t>
                              </w:r>
                              <w:ins w:id="3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3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3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h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5F0A002C" id="Szövegdoboz 15" o:spid="_x0000_s1029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" fillcolor="#bfbfbf [2412]" strokecolor="black [3213]" strokeweight="1pt">
                  <v:textbox inset=".1mm,.1mm,.1mm,0">
                    <w:txbxContent>
                      <w:p w14:paraId="61BCCF73" w14:textId="4818B964" w:rsidR="00D52C21" w:rsidRPr="002563B4" w:rsidRDefault="00D52C21" w:rsidP="00D52C21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3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40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torna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4</w:t>
                        </w:r>
                        <w:ins w:id="4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4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43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h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D52C21">
        <w:rPr>
          <w:rFonts w:cs="Courier New"/>
        </w:rPr>
        <w:t> </w:t>
      </w:r>
      <w:r w:rsidRPr="00D52C21">
        <w:t xml:space="preserve">), ahol </w:t>
      </w:r>
      <w:ins w:id="44" w:author="Bernát Péter" w:date="2021-03-25T15:22:00Z">
        <w:r w:rsidR="00D52C21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h</w:t>
        </w:r>
      </w:ins>
      <w:r w:rsidRPr="00D52C21"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62"/>
        <w:gridCol w:w="2867"/>
        <w:gridCol w:w="2402"/>
        <w:gridCol w:w="2402"/>
      </w:tblGrid>
      <w:tr w:rsidR="006C644F" w14:paraId="7C6ED860" w14:textId="77777777" w:rsidTr="004F60E4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004ED919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60887E4A" wp14:editId="6F61CA80">
                  <wp:extent cx="514350" cy="1304925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1304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6BEB5651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15A286BD" wp14:editId="1717CC6A">
                  <wp:extent cx="571500" cy="12573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3E5B5125" w14:textId="77777777" w:rsidR="006C644F" w:rsidRDefault="00CD330A" w:rsidP="004F60E4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0709CA7D" wp14:editId="1DA9D7EE">
                  <wp:extent cx="600075" cy="12573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57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5044DA13" w14:textId="77777777" w:rsidR="006C644F" w:rsidRDefault="00CD330A" w:rsidP="004F60E4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7CD99FC" wp14:editId="459907D4">
                  <wp:extent cx="571500" cy="127635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127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644F" w:rsidRPr="002845AE" w14:paraId="1088718C" w14:textId="77777777" w:rsidTr="004F60E4">
        <w:trPr>
          <w:jc w:val="center"/>
        </w:trPr>
        <w:tc>
          <w:tcPr>
            <w:tcW w:w="1993" w:type="dxa"/>
            <w:shd w:val="clear" w:color="auto" w:fill="auto"/>
          </w:tcPr>
          <w:p w14:paraId="436FD409" w14:textId="3ACD476E" w:rsidR="006C644F" w:rsidRPr="001A071B" w:rsidRDefault="00D52C21" w:rsidP="00D52C2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45" w:author="Bernát Péter" w:date="2021-03-25T15:22:00Z">
              <w:r w:rsidRPr="00D52C21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03A2212" wp14:editId="1783F3B9">
                        <wp:extent cx="712519" cy="216535"/>
                        <wp:effectExtent l="0" t="0" r="11430" b="12065"/>
                        <wp:docPr id="16" name="Szövegdoboz 1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12519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3CDA208F" w14:textId="74157592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4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47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torna1 </w:t>
                                      </w:r>
                                    </w:ins>
                                    <w:del w:id="4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03A2212" id="Szövegdoboz 16" o:spid="_x0000_s1030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7i0fgIAAPw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2YO4tH4CAAD8BAAA&#10;DgAAAAAAAAAAAAAAAAAuAgAAZHJzL2Uyb0RvYy54bWxQSwECLQAUAAYACAAAACEAsm7qFt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3CDA208F" w14:textId="74157592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4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5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torna1 </w:t>
                                </w:r>
                              </w:ins>
                              <w:del w:id="5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944" w:type="dxa"/>
            <w:shd w:val="clear" w:color="auto" w:fill="auto"/>
          </w:tcPr>
          <w:p w14:paraId="34262C2C" w14:textId="6386154F" w:rsidR="006C644F" w:rsidRPr="001A071B" w:rsidRDefault="00D52C21" w:rsidP="00D52C2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52" w:author="Bernát Péter" w:date="2021-03-25T15:23:00Z">
              <w:r w:rsidRPr="00D52C21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9EC738F" wp14:editId="6D252883">
                        <wp:extent cx="694707" cy="216535"/>
                        <wp:effectExtent l="0" t="0" r="10160" b="12065"/>
                        <wp:docPr id="17" name="Szövegdoboz 1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9470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BC956BD" w14:textId="3AE9F630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53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54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torna</w:t>
                                      </w:r>
                                    </w:ins>
                                    <w:ins w:id="55" w:author="Bernát Péter" w:date="2021-03-25T15:23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2</w:t>
                                      </w:r>
                                    </w:ins>
                                    <w:ins w:id="56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5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9EC738F" id="Szövegdoboz 17" o:spid="_x0000_s1031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4BC956BD" w14:textId="3AE9F630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5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5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ins w:id="60" w:author="Bernát Péter" w:date="2021-03-25T15:23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2</w:t>
                                </w:r>
                              </w:ins>
                              <w:ins w:id="61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6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456" w:type="dxa"/>
          </w:tcPr>
          <w:p w14:paraId="377951BA" w14:textId="3ABB947F" w:rsidR="006C644F" w:rsidRDefault="00D52C21" w:rsidP="00D52C2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63" w:author="Bernát Péter" w:date="2021-03-25T15:23:00Z">
              <w:r w:rsidRPr="00D52C21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493C97BD" wp14:editId="34961211">
                        <wp:extent cx="694707" cy="216535"/>
                        <wp:effectExtent l="0" t="0" r="10160" b="12065"/>
                        <wp:docPr id="18" name="Szövegdoboz 1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9470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7A355896" w14:textId="42714CF8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6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65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torna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3</w:t>
                                    </w:r>
                                    <w:ins w:id="66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6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493C97BD" id="Szövegdoboz 18" o:spid="_x0000_s1032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7A355896" w14:textId="42714CF8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6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6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3</w:t>
                              </w:r>
                              <w:ins w:id="7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7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456" w:type="dxa"/>
          </w:tcPr>
          <w:p w14:paraId="444119D2" w14:textId="60195973" w:rsidR="006C644F" w:rsidRDefault="00D52C21" w:rsidP="00D52C2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72" w:author="Bernát Péter" w:date="2021-03-25T15:23:00Z">
              <w:r w:rsidRPr="00D52C21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4789697E" wp14:editId="7DA0E302">
                        <wp:extent cx="694707" cy="216535"/>
                        <wp:effectExtent l="0" t="0" r="10160" b="12065"/>
                        <wp:docPr id="19" name="Szövegdoboz 19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9470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297B9224" w14:textId="6484450E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73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74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torna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4</w:t>
                                    </w:r>
                                    <w:ins w:id="75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7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4789697E" id="Szövegdoboz 19" o:spid="_x0000_s1033" style="width:54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297B9224" w14:textId="6484450E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7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7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torna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4</w:t>
                              </w:r>
                              <w:ins w:id="7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5D78BCAF" w14:textId="77777777" w:rsidR="006C644F" w:rsidRDefault="006C644F" w:rsidP="006C644F">
      <w:pPr>
        <w:pStyle w:val="Megolds"/>
      </w:pPr>
      <w:r>
        <w:t>Értékelés:</w:t>
      </w:r>
    </w:p>
    <w:p w14:paraId="7BEB6195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14:paraId="100B936F" w14:textId="77777777" w:rsidR="006C644F" w:rsidRPr="00B65FB5" w:rsidRDefault="006C644F" w:rsidP="006C644F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14:paraId="2723B802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(törzs, láb és karok)</w:t>
      </w:r>
    </w:p>
    <w:p w14:paraId="2056DE6C" w14:textId="77777777"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4A0C48">
        <w:rPr>
          <w:rFonts w:ascii="Courier New" w:hAnsi="Courier New"/>
          <w:noProof/>
        </w:rPr>
        <w:drawing>
          <wp:inline distT="0" distB="0" distL="0" distR="0" wp14:anchorId="1ACE1B19" wp14:editId="6FF241B4">
            <wp:extent cx="581025" cy="110490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FA9D4" w14:textId="77777777" w:rsidR="006C644F" w:rsidRDefault="006C644F" w:rsidP="006C644F">
      <w:pPr>
        <w:pStyle w:val="Megolds"/>
      </w:pPr>
      <w:r>
        <w:t>A. Törzs (függőleges vonal) van</w:t>
      </w:r>
      <w:r>
        <w:tab/>
        <w:t>2 pont</w:t>
      </w:r>
    </w:p>
    <w:p w14:paraId="6B4306A0" w14:textId="77777777" w:rsidR="006C644F" w:rsidRDefault="006C644F" w:rsidP="006C644F">
      <w:pPr>
        <w:pStyle w:val="Megolds"/>
      </w:pPr>
      <w:r>
        <w:t>B</w:t>
      </w:r>
      <w:r w:rsidRPr="00AC1B4F">
        <w:t xml:space="preserve">. </w:t>
      </w:r>
      <w:r>
        <w:t xml:space="preserve"> Láb van; derékszöget zár be a törzzsel; </w:t>
      </w:r>
      <w:r>
        <w:tab/>
        <w:t>2+2 pont</w:t>
      </w:r>
    </w:p>
    <w:p w14:paraId="05621573" w14:textId="77777777" w:rsidR="006C644F" w:rsidRDefault="006C644F" w:rsidP="006C644F">
      <w:pPr>
        <w:pStyle w:val="Megolds"/>
      </w:pPr>
      <w:r>
        <w:t>C. Felkar van; alkar van</w:t>
      </w:r>
      <w:r>
        <w:tab/>
        <w:t>2+2 pont</w:t>
      </w:r>
    </w:p>
    <w:p w14:paraId="1EDD90DB" w14:textId="77777777" w:rsidR="006C644F" w:rsidRDefault="006C644F" w:rsidP="006C644F">
      <w:pPr>
        <w:pStyle w:val="Megolds"/>
      </w:pPr>
      <w:r>
        <w:t>D. A láb, törzs és karok kapcsolódnak, nincsen megszakítva egyetlen vonal sem</w:t>
      </w:r>
      <w:r>
        <w:tab/>
        <w:t>2 pont</w:t>
      </w:r>
    </w:p>
    <w:p w14:paraId="350ADE40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(nyak, fej, orr)</w:t>
      </w:r>
    </w:p>
    <w:p w14:paraId="7CFD1C08" w14:textId="77777777" w:rsidR="006C644F" w:rsidRDefault="00CD330A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A33752">
        <w:rPr>
          <w:rFonts w:ascii="Courier New" w:hAnsi="Courier New"/>
          <w:noProof/>
        </w:rPr>
        <w:drawing>
          <wp:inline distT="0" distB="0" distL="0" distR="0" wp14:anchorId="3BCF9C5D" wp14:editId="26AE6CEF">
            <wp:extent cx="723900" cy="723900"/>
            <wp:effectExtent l="0" t="0" r="0" b="0"/>
            <wp:docPr id="6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29567F" w14:textId="77777777" w:rsidR="006C644F" w:rsidRDefault="006C644F" w:rsidP="006C644F">
      <w:pPr>
        <w:pStyle w:val="Megolds"/>
      </w:pPr>
      <w:r>
        <w:t>E. Nyak meg van rajzolva</w:t>
      </w:r>
      <w:r>
        <w:tab/>
        <w:t>2 pont</w:t>
      </w:r>
    </w:p>
    <w:p w14:paraId="6DE7F5B7" w14:textId="77777777" w:rsidR="006C644F" w:rsidRDefault="006C644F" w:rsidP="006C644F">
      <w:pPr>
        <w:pStyle w:val="Megolds"/>
      </w:pPr>
      <w:r>
        <w:t>F. Fej (négyzet) van; a négyzet közepe a nyak vonalára esik</w:t>
      </w:r>
      <w:r>
        <w:tab/>
        <w:t>2+2 pont</w:t>
      </w:r>
    </w:p>
    <w:p w14:paraId="76CA546E" w14:textId="77777777" w:rsidR="006C644F" w:rsidRDefault="006C644F" w:rsidP="006C644F">
      <w:pPr>
        <w:pStyle w:val="Megolds"/>
      </w:pPr>
      <w:r>
        <w:t>G. A fej jobb oldalán van az orr; derékszöget zár be az oldallal</w:t>
      </w:r>
      <w:r>
        <w:tab/>
        <w:t>2+2 pont</w:t>
      </w:r>
    </w:p>
    <w:p w14:paraId="4B15EFFA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lastRenderedPageBreak/>
        <w:t>torna1</w:t>
      </w:r>
    </w:p>
    <w:p w14:paraId="23A438F1" w14:textId="77777777" w:rsidR="006C644F" w:rsidRDefault="006C644F" w:rsidP="006C644F">
      <w:pPr>
        <w:pStyle w:val="Megolds"/>
      </w:pPr>
      <w:r>
        <w:t>H. 1. alapábra (törzs, láb, karok) van</w:t>
      </w:r>
      <w:r>
        <w:tab/>
        <w:t>1 pont</w:t>
      </w:r>
    </w:p>
    <w:p w14:paraId="6E293756" w14:textId="77777777" w:rsidR="006C644F" w:rsidRDefault="006C644F" w:rsidP="006C644F">
      <w:pPr>
        <w:pStyle w:val="Megolds"/>
      </w:pPr>
      <w:r>
        <w:t>I. Törzs folytatásaként egyenes vonalban van a 2. alapábra (nyak, fej, orr)</w:t>
      </w:r>
      <w:r>
        <w:tab/>
        <w:t xml:space="preserve">1 pont </w:t>
      </w:r>
    </w:p>
    <w:p w14:paraId="3E3CCA84" w14:textId="1A083226" w:rsidR="006C644F" w:rsidRDefault="006C644F" w:rsidP="006C644F">
      <w:pPr>
        <w:pStyle w:val="Megolds"/>
      </w:pPr>
      <w:r>
        <w:t>J. Paraméteres a hosszra (</w:t>
      </w:r>
      <w:r w:rsidR="00D52C21">
        <w:t> </w:t>
      </w:r>
      <w:ins w:id="81" w:author="Bernát Péter" w:date="2021-03-25T15:22:00Z">
        <w:r w:rsidR="00D52C21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h</w:t>
        </w:r>
      </w:ins>
      <w:r w:rsidR="00D52C21" w:rsidRPr="00D52C21">
        <w:t> </w:t>
      </w:r>
      <w:r>
        <w:t>); a paraméter a törzs hosszát jelenti</w:t>
      </w:r>
      <w:r>
        <w:tab/>
        <w:t>2+2 pont</w:t>
      </w:r>
    </w:p>
    <w:p w14:paraId="3D31EF90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torna2</w:t>
      </w:r>
    </w:p>
    <w:p w14:paraId="3FC03756" w14:textId="77777777" w:rsidR="006C644F" w:rsidRDefault="006C644F" w:rsidP="006C644F">
      <w:pPr>
        <w:pStyle w:val="Megolds"/>
      </w:pPr>
      <w:r>
        <w:t>K. 1. alapábra (törzs, láb, karok) van</w:t>
      </w:r>
      <w:r>
        <w:tab/>
        <w:t>1 pont</w:t>
      </w:r>
    </w:p>
    <w:p w14:paraId="4C17B7C8" w14:textId="77777777" w:rsidR="006C644F" w:rsidRDefault="006C644F" w:rsidP="006C644F">
      <w:pPr>
        <w:pStyle w:val="Megolds"/>
      </w:pPr>
      <w:r>
        <w:t>L. Törzs folytatásaként elforgatva (előre bólintó helyzetben) van a 2. alapábra (nyak, fej, orr)</w:t>
      </w:r>
      <w:r>
        <w:tab/>
        <w:t xml:space="preserve">3 pont </w:t>
      </w:r>
    </w:p>
    <w:p w14:paraId="44F24FD1" w14:textId="1CF6D2C2" w:rsidR="006C644F" w:rsidRDefault="006C644F" w:rsidP="006C644F">
      <w:pPr>
        <w:pStyle w:val="Megolds"/>
      </w:pPr>
      <w:r>
        <w:t xml:space="preserve">M. </w:t>
      </w:r>
      <w:r w:rsidR="00D52C21">
        <w:t>Paraméteres a hosszra ( </w:t>
      </w:r>
      <w:ins w:id="82" w:author="Bernát Péter" w:date="2021-03-25T15:22:00Z">
        <w:r w:rsidR="00D52C21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h</w:t>
        </w:r>
      </w:ins>
      <w:r w:rsidR="00D52C21" w:rsidRPr="00D52C21">
        <w:t> </w:t>
      </w:r>
      <w:r w:rsidR="00D52C21">
        <w:t>);</w:t>
      </w:r>
      <w:r>
        <w:t xml:space="preserve"> a paraméter a törzs hosszát jelenti</w:t>
      </w:r>
      <w:r>
        <w:tab/>
        <w:t>2+2 pont</w:t>
      </w:r>
    </w:p>
    <w:p w14:paraId="1EECEECD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0291FB34" w14:textId="77777777" w:rsidR="006C644F" w:rsidRDefault="006C644F" w:rsidP="006C644F">
      <w:pPr>
        <w:pStyle w:val="Megolds"/>
      </w:pPr>
      <w:r>
        <w:t>N. 1. alapábra (törzs, láb, karok) van</w:t>
      </w:r>
      <w:r>
        <w:tab/>
        <w:t>1 pont</w:t>
      </w:r>
    </w:p>
    <w:p w14:paraId="355EAD5E" w14:textId="77777777" w:rsidR="006C644F" w:rsidRDefault="006C644F" w:rsidP="006C644F">
      <w:pPr>
        <w:pStyle w:val="Megolds"/>
      </w:pPr>
      <w:r>
        <w:t>O. Törzs folytatásaként elforgatva (hátra bicsakló helyzetben) van a 2. alapábra (nyak, fej, orr)</w:t>
      </w:r>
      <w:r>
        <w:tab/>
        <w:t xml:space="preserve">3 pont </w:t>
      </w:r>
    </w:p>
    <w:p w14:paraId="0C2DC0D3" w14:textId="541FD667" w:rsidR="006C644F" w:rsidRDefault="006C644F" w:rsidP="006C644F">
      <w:pPr>
        <w:pStyle w:val="Megolds"/>
      </w:pPr>
      <w:r>
        <w:t xml:space="preserve">P. </w:t>
      </w:r>
      <w:r w:rsidR="00D52C21">
        <w:t>Paraméteres a hosszra ( </w:t>
      </w:r>
      <w:ins w:id="83" w:author="Bernát Péter" w:date="2021-03-25T15:22:00Z">
        <w:r w:rsidR="00D52C21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h</w:t>
        </w:r>
      </w:ins>
      <w:r w:rsidR="00D52C21" w:rsidRPr="00D52C21">
        <w:t> </w:t>
      </w:r>
      <w:r w:rsidR="00D52C21">
        <w:t>);</w:t>
      </w:r>
      <w:r>
        <w:t xml:space="preserve"> a paraméter a törzs hosszát jelenti</w:t>
      </w:r>
      <w:r>
        <w:tab/>
        <w:t>2+2 pont</w:t>
      </w:r>
    </w:p>
    <w:p w14:paraId="524B28AE" w14:textId="77777777" w:rsidR="006C644F" w:rsidRDefault="006C644F" w:rsidP="006C644F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14:paraId="286486BC" w14:textId="77777777" w:rsidR="006C644F" w:rsidRDefault="006C644F" w:rsidP="006C644F">
      <w:pPr>
        <w:pStyle w:val="Megolds"/>
      </w:pPr>
      <w:r>
        <w:t>Q. 1. alapábra (törzs, láb, karok) van</w:t>
      </w:r>
      <w:r>
        <w:tab/>
        <w:t>1 pont</w:t>
      </w:r>
    </w:p>
    <w:p w14:paraId="3391A6E0" w14:textId="77777777" w:rsidR="006C644F" w:rsidRDefault="006C644F" w:rsidP="006C644F">
      <w:pPr>
        <w:pStyle w:val="Megolds"/>
      </w:pPr>
      <w:r>
        <w:t>R. Törzs folytatásaként egyenes vonalban van a 2. alapábra (nyak, fej, orr)</w:t>
      </w:r>
      <w:r>
        <w:tab/>
        <w:t xml:space="preserve">1 pont </w:t>
      </w:r>
    </w:p>
    <w:p w14:paraId="75BBAB46" w14:textId="77777777" w:rsidR="006C644F" w:rsidRDefault="006C644F" w:rsidP="006C644F">
      <w:pPr>
        <w:pStyle w:val="Megolds"/>
      </w:pPr>
      <w:r>
        <w:t>S. Van másik kar; ugyanolyan méretben; szimmetrikus</w:t>
      </w:r>
      <w:r>
        <w:tab/>
        <w:t>2+2+2 pont</w:t>
      </w:r>
    </w:p>
    <w:p w14:paraId="3BA69CB5" w14:textId="77777777" w:rsidR="006C644F" w:rsidRDefault="006C644F" w:rsidP="006C644F">
      <w:pPr>
        <w:pStyle w:val="Megolds"/>
      </w:pPr>
      <w:r>
        <w:t>T. Van másik láb; ugyanolyan méretben; szimmetrikus</w:t>
      </w:r>
      <w:r>
        <w:tab/>
        <w:t>1+2+1 pont</w:t>
      </w:r>
    </w:p>
    <w:p w14:paraId="01D6A466" w14:textId="60FF0BD3" w:rsidR="006C644F" w:rsidRDefault="006C644F" w:rsidP="006C644F">
      <w:pPr>
        <w:pStyle w:val="Megolds"/>
      </w:pPr>
      <w:r>
        <w:t xml:space="preserve">U. </w:t>
      </w:r>
      <w:r w:rsidR="00D52C21">
        <w:t>Paraméteres a hosszra ( </w:t>
      </w:r>
      <w:ins w:id="84" w:author="Bernát Péter" w:date="2021-03-25T15:22:00Z">
        <w:r w:rsidR="00D52C21"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h</w:t>
        </w:r>
      </w:ins>
      <w:r w:rsidR="00D52C21" w:rsidRPr="00D52C21">
        <w:t> </w:t>
      </w:r>
      <w:r w:rsidR="00D52C21">
        <w:t>);</w:t>
      </w:r>
      <w:r>
        <w:t xml:space="preserve"> a paraméter a törzs hosszát jelenti</w:t>
      </w:r>
      <w:r>
        <w:tab/>
        <w:t>2+2 pont</w:t>
      </w:r>
    </w:p>
    <w:p w14:paraId="226D8BF6" w14:textId="77777777" w:rsidR="00874F6B" w:rsidRPr="00B8200D" w:rsidRDefault="00874F6B" w:rsidP="00874F6B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A36A5F">
        <w:t>8</w:t>
      </w:r>
      <w:r w:rsidRPr="00B8200D">
        <w:t>0 pont)</w:t>
      </w:r>
    </w:p>
    <w:p w14:paraId="5F9F2AF8" w14:textId="239C4649" w:rsidR="00FB282F" w:rsidRDefault="00FB282F" w:rsidP="00FB282F">
      <w:pPr>
        <w:pStyle w:val="Bekezds"/>
      </w:pPr>
      <w:r>
        <w:t xml:space="preserve">Rajzold meg az alábbi ábrán látható sormintát a </w:t>
      </w:r>
      <w:ins w:id="85" w:author="Bernát Péter" w:date="2021-03-29T16:17:00Z">
        <w:r w:rsidR="00533B34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0858B514" wp14:editId="4C2EC1A5">
                  <wp:extent cx="762000" cy="216535"/>
                  <wp:effectExtent l="0" t="0" r="19050" b="12065"/>
                  <wp:docPr id="11" name="Szövegdoboz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6200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F1774E7" w14:textId="62E22EDE" w:rsidR="00533B34" w:rsidRPr="002563B4" w:rsidRDefault="00533B34" w:rsidP="00533B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87" w:author="Bernát Péter" w:date="2021-03-29T16:15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széle</w:t>
                                </w:r>
                              </w:ins>
                              <w:ins w:id="8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méret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0858B514" id="Szövegdoboz 11" o:spid="_x0000_s1034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4F1774E7" w14:textId="62E22EDE" w:rsidR="00533B34" w:rsidRPr="002563B4" w:rsidRDefault="00533B34" w:rsidP="00533B34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9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91" w:author="Bernát Péter" w:date="2021-03-29T16:15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széle</w:t>
                          </w:r>
                        </w:ins>
                        <w:ins w:id="9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93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méret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, </w:t>
      </w:r>
      <w:ins w:id="94" w:author="Bernát Péter" w:date="2021-03-29T16:17:00Z">
        <w:r w:rsidR="00533B34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305C9346" wp14:editId="0427A566">
                  <wp:extent cx="920750" cy="216535"/>
                  <wp:effectExtent l="0" t="0" r="12700" b="12065"/>
                  <wp:docPr id="12" name="Szövegdoboz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9207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5ADB9384" w14:textId="70E4A6CC" w:rsidR="00533B34" w:rsidRPr="002563B4" w:rsidRDefault="00533B34" w:rsidP="00533B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9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96" w:author="Bernát Péter" w:date="2021-03-29T16:17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hatszög</w:t>
                                </w:r>
                              </w:ins>
                              <w:ins w:id="97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9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méret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305C9346" id="Szövegdoboz 12" o:spid="_x0000_s1035" style="width:7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" fillcolor="#bfbfbf [2412]" strokecolor="black [3213]" strokeweight="1pt">
                  <v:textbox inset=".1mm,.1mm,.1mm,0">
                    <w:txbxContent>
                      <w:p w14:paraId="5ADB9384" w14:textId="70E4A6CC" w:rsidR="00533B34" w:rsidRPr="002563B4" w:rsidRDefault="00533B34" w:rsidP="00533B34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9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100" w:author="Bernát Péter" w:date="2021-03-29T16:17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hatszög</w:t>
                          </w:r>
                        </w:ins>
                        <w:ins w:id="10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0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méret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 és </w:t>
      </w:r>
      <w:ins w:id="103" w:author="Bernát Péter" w:date="2021-03-29T16:18:00Z">
        <w:r w:rsidR="00533B34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1712F66B" wp14:editId="009D8CC0">
                  <wp:extent cx="1174750" cy="216535"/>
                  <wp:effectExtent l="0" t="0" r="25400" b="12065"/>
                  <wp:docPr id="25" name="Szövegdoboz 2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7475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40E1ABB" w14:textId="0633325C" w:rsidR="00533B34" w:rsidRPr="002563B4" w:rsidRDefault="00533B34" w:rsidP="00533B3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0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05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10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0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108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09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méret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1712F66B" id="Szövegdoboz 25" o:spid="_x0000_s1036" style="width:92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" fillcolor="#bfbfbf [2412]" strokecolor="black [3213]" strokeweight="1pt">
                  <v:textbox inset=".1mm,.1mm,.1mm,0">
                    <w:txbxContent>
                      <w:p w14:paraId="240E1ABB" w14:textId="0633325C" w:rsidR="00533B34" w:rsidRPr="002563B4" w:rsidRDefault="00533B34" w:rsidP="00533B34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1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111" w:author="Bernát Péter" w:date="2021-03-29T16:16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sorminta</w:t>
                          </w:r>
                        </w:ins>
                        <w:ins w:id="11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13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14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15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méret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 eljárásokkal, ahol a </w:t>
      </w:r>
      <w:r w:rsidR="00533B3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 w:rsidR="00533B34" w:rsidRPr="000378F2">
        <w:rPr>
          <w:rPrChange w:id="116" w:author="Bernát Péter" w:date="2021-03-30T14:47:00Z">
            <w:rPr>
              <w:rFonts w:ascii="Arial" w:hAnsi="Arial" w:cs="Arial"/>
              <w:sz w:val="20"/>
              <w:bdr w:val="single" w:sz="8" w:space="0" w:color="auto"/>
              <w:shd w:val="clear" w:color="auto" w:fill="FFFFFF" w:themeFill="background1"/>
            </w:rPr>
          </w:rPrChange>
        </w:rPr>
        <w:t xml:space="preserve"> </w:t>
      </w:r>
      <w:r>
        <w:t>a sorban levő</w:t>
      </w:r>
      <w:r w:rsidR="00E504C9">
        <w:t>,</w:t>
      </w:r>
      <w:r>
        <w:t xml:space="preserve"> </w:t>
      </w:r>
      <w:r w:rsidR="00243B75">
        <w:t xml:space="preserve">pontokból álló </w:t>
      </w:r>
      <w:r>
        <w:t xml:space="preserve">hatszögek számát jelöli, a </w:t>
      </w:r>
      <w:r w:rsidR="00533B3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pedig a nagy pontok méretét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296"/>
        <w:gridCol w:w="1716"/>
        <w:gridCol w:w="2286"/>
        <w:gridCol w:w="2961"/>
      </w:tblGrid>
      <w:tr w:rsidR="00874F6B" w14:paraId="0019F62C" w14:textId="77777777" w:rsidTr="001F21E4">
        <w:trPr>
          <w:jc w:val="center"/>
        </w:trPr>
        <w:tc>
          <w:tcPr>
            <w:tcW w:w="0" w:type="auto"/>
            <w:vAlign w:val="bottom"/>
          </w:tcPr>
          <w:p w14:paraId="78404B53" w14:textId="77777777" w:rsidR="00874F6B" w:rsidRPr="00A13AC0" w:rsidRDefault="00CD330A" w:rsidP="001F21E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C95DBCD" wp14:editId="6C1E0C2E">
                  <wp:extent cx="685800" cy="876300"/>
                  <wp:effectExtent l="0" t="0" r="0" b="0"/>
                  <wp:docPr id="7" name="Kép 7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14:paraId="5596AA2F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7C63034" wp14:editId="69341F84">
                  <wp:extent cx="923925" cy="1057275"/>
                  <wp:effectExtent l="0" t="0" r="0" b="0"/>
                  <wp:docPr id="8" name="Kép 8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100BB0CF" w14:textId="77777777" w:rsidR="00874F6B" w:rsidRDefault="00CD330A" w:rsidP="001F21E4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FAA08FC" wp14:editId="092772F5">
                  <wp:extent cx="1314450" cy="561975"/>
                  <wp:effectExtent l="0" t="0" r="0" b="0"/>
                  <wp:docPr id="9" name="Kép 9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2B8A9F9C" w14:textId="77777777" w:rsidR="00874F6B" w:rsidRDefault="00CD330A" w:rsidP="001F21E4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971D873" wp14:editId="2F899D81">
                  <wp:extent cx="1743075" cy="542925"/>
                  <wp:effectExtent l="0" t="0" r="0" b="0"/>
                  <wp:docPr id="10" name="Kép 10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F6B" w14:paraId="3AD1F071" w14:textId="77777777" w:rsidTr="001F21E4">
        <w:trPr>
          <w:trHeight w:val="50"/>
          <w:jc w:val="center"/>
        </w:trPr>
        <w:tc>
          <w:tcPr>
            <w:tcW w:w="0" w:type="auto"/>
            <w:vAlign w:val="bottom"/>
          </w:tcPr>
          <w:p w14:paraId="7F05A8EF" w14:textId="55B443CD" w:rsidR="00874F6B" w:rsidRDefault="00D52C21" w:rsidP="00D52C21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ins w:id="117" w:author="Bernát Péter" w:date="2021-03-29T16:17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F99F466" wp14:editId="5041E098">
                        <wp:extent cx="590550" cy="216535"/>
                        <wp:effectExtent l="0" t="0" r="19050" b="12065"/>
                        <wp:docPr id="37" name="Szövegdoboz 3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590550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5902A657" w14:textId="77777777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1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119" w:author="Bernát Péter" w:date="2021-03-29T16:15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széle</w:t>
                                      </w:r>
                                    </w:ins>
                                    <w:ins w:id="120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2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ins w:id="122" w:author="Bernát Péter" w:date="2021-03-29T16:17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50</w:t>
                                      </w:r>
                                    </w:ins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F99F466" id="Szövegdoboz 37" o:spid="_x0000_s1037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5902A657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2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24" w:author="Bernát Péter" w:date="2021-03-29T16:15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széle</w:t>
                                </w:r>
                              </w:ins>
                              <w:ins w:id="12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2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127" w:author="Bernát Péter" w:date="2021-03-29T16:17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50</w:t>
                                </w:r>
                              </w:ins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1716" w:type="dxa"/>
            <w:vAlign w:val="bottom"/>
          </w:tcPr>
          <w:p w14:paraId="172EC673" w14:textId="2EB99041" w:rsidR="00874F6B" w:rsidRDefault="00D52C21" w:rsidP="00D52C21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ins w:id="128" w:author="Bernát Péter" w:date="2021-03-29T16:17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1FDFE07C" wp14:editId="6AB3CAD6">
                        <wp:extent cx="749300" cy="216535"/>
                        <wp:effectExtent l="0" t="0" r="12700" b="12065"/>
                        <wp:docPr id="38" name="Szövegdoboz 3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49300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A52477B" w14:textId="77777777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29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130" w:author="Bernát Péter" w:date="2021-03-29T16:17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hatszög</w:t>
                                      </w:r>
                                    </w:ins>
                                    <w:ins w:id="131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32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ins w:id="133" w:author="Bernát Péter" w:date="2021-03-29T16:17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50</w:t>
                                      </w:r>
                                    </w:ins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1FDFE07C" id="Szövegdoboz 38" o:spid="_x0000_s1038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IOe0P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4A52477B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3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35" w:author="Bernát Péter" w:date="2021-03-29T16:17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hatszög</w:t>
                                </w:r>
                              </w:ins>
                              <w:ins w:id="13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3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138" w:author="Bernát Péter" w:date="2021-03-29T16:17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50</w:t>
                                </w:r>
                              </w:ins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0" w:type="auto"/>
            <w:vAlign w:val="bottom"/>
          </w:tcPr>
          <w:p w14:paraId="787FE0FF" w14:textId="59FE3AA7" w:rsidR="00874F6B" w:rsidRDefault="00D52C21" w:rsidP="00D52C21">
            <w:pPr>
              <w:pStyle w:val="Plda"/>
              <w:spacing w:before="60"/>
              <w:ind w:left="0"/>
              <w:jc w:val="center"/>
            </w:pPr>
            <w:ins w:id="139" w:author="Bernát Péter" w:date="2021-03-29T16:18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091D0864" wp14:editId="39D79123">
                        <wp:extent cx="914400" cy="216535"/>
                        <wp:effectExtent l="0" t="0" r="19050" b="12065"/>
                        <wp:docPr id="39" name="Szövegdoboz 39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914400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50F09882" w14:textId="77777777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40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141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142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43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ins w:id="144" w:author="Bernát Péter" w:date="2021-03-29T16:18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2</w:t>
                                      </w:r>
                                    </w:ins>
                                    <w:ins w:id="145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46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ins w:id="147" w:author="Bernát Péter" w:date="2021-03-29T16:18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25</w:t>
                                      </w:r>
                                    </w:ins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091D0864" id="Szövegdoboz 39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ZkrRNfgIAAP0EAAAO&#10;AAAAAAAAAAAAAAAAAC4CAABkcnMvZTJvRG9jLnhtbFBLAQItABQABgAIAAAAIQCL7Sf62QAAAAQB&#10;AAAPAAAAAAAAAAAAAAAAANg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50F09882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4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49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15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5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152" w:author="Bernát Péter" w:date="2021-03-29T16:18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2</w:t>
                                </w:r>
                              </w:ins>
                              <w:ins w:id="153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54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ins w:id="155" w:author="Bernát Péter" w:date="2021-03-29T16:18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25</w:t>
                                </w:r>
                              </w:ins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0" w:type="auto"/>
            <w:vAlign w:val="bottom"/>
          </w:tcPr>
          <w:p w14:paraId="5CE791D1" w14:textId="7DD23959" w:rsidR="00874F6B" w:rsidRDefault="00D52C21" w:rsidP="00D52C21">
            <w:pPr>
              <w:pStyle w:val="Plda"/>
              <w:spacing w:before="60"/>
              <w:ind w:left="0"/>
              <w:jc w:val="center"/>
            </w:pPr>
            <w:ins w:id="156" w:author="Bernát Péter" w:date="2021-03-29T16:19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04EEFEBA" wp14:editId="5FAECE8E">
                        <wp:extent cx="914400" cy="216535"/>
                        <wp:effectExtent l="0" t="0" r="19050" b="12065"/>
                        <wp:docPr id="40" name="Szövegdoboz 40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914400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72E83556" w14:textId="77777777" w:rsidR="00D52C21" w:rsidRPr="002563B4" w:rsidRDefault="00D52C21" w:rsidP="00D52C21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5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158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159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60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ins w:id="161" w:author="Bernát Péter" w:date="2021-03-29T16:19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3</w:t>
                                      </w:r>
                                    </w:ins>
                                    <w:ins w:id="162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63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ins w:id="164" w:author="Bernát Péter" w:date="2021-03-29T16:18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t>25</w:t>
                                      </w:r>
                                    </w:ins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04EEFEBA" id="Szövegdoboz 40" o:spid="_x0000_s1040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87mfgIAAP0EAAAOAAAAZHJzL2Uyb0RvYy54bWysVN1u0zAUvkfiHSzfszRdV6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QZ87mfgIAAP0EAAAO&#10;AAAAAAAAAAAAAAAAAC4CAABkcnMvZTJvRG9jLnhtbFBLAQItABQABgAIAAAAIQCL7Sf62QAAAAQB&#10;AAAPAAAAAAAAAAAAAAAAANg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72E83556" w14:textId="77777777" w:rsidR="00D52C21" w:rsidRPr="002563B4" w:rsidRDefault="00D52C21" w:rsidP="00D52C2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6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166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167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6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169" w:author="Bernát Péter" w:date="2021-03-29T16:19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3</w:t>
                                </w:r>
                              </w:ins>
                              <w:ins w:id="170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71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ins w:id="172" w:author="Bernát Péter" w:date="2021-03-29T16:18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25</w:t>
                                </w:r>
                              </w:ins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23020003" w14:textId="77777777" w:rsidR="00874F6B" w:rsidRDefault="00874F6B" w:rsidP="00874F6B">
      <w:pPr>
        <w:pStyle w:val="Megolds"/>
      </w:pPr>
      <w:r>
        <w:t>Értékelés:</w:t>
      </w:r>
    </w:p>
    <w:p w14:paraId="1EC72837" w14:textId="3D1D1BC0" w:rsidR="00A36A5F" w:rsidRDefault="00A36A5F" w:rsidP="00874F6B">
      <w:pPr>
        <w:pStyle w:val="Megolds"/>
      </w:pPr>
      <w:r>
        <w:t>A. Van nagy piros pötty; van nagy fekete pötty; egyforma méretűek; van kék pötty; kisebb náluk; van összekötő vonal</w:t>
      </w:r>
      <w:r w:rsidR="00E504C9">
        <w:t xml:space="preserve"> (de nem </w:t>
      </w:r>
      <w:del w:id="173" w:author="Bernát Péter" w:date="2021-03-30T14:11:00Z">
        <w:r w:rsidR="00E504C9" w:rsidDel="00533B34">
          <w:delText>színe</w:delText>
        </w:r>
        <w:r w:rsidR="00533B34" w:rsidDel="00533B34">
          <w:delText>z</w:delText>
        </w:r>
        <w:r w:rsidR="00E504C9" w:rsidDel="00533B34">
          <w:delText xml:space="preserve"> </w:delText>
        </w:r>
      </w:del>
      <w:ins w:id="174" w:author="Bernát Péter" w:date="2021-03-30T14:11:00Z">
        <w:r w:rsidR="00533B34">
          <w:t xml:space="preserve">színez </w:t>
        </w:r>
      </w:ins>
      <w:r w:rsidR="00E504C9">
        <w:t>bele egyik pöttybe sem)</w:t>
      </w:r>
      <w:r>
        <w:tab/>
        <w:t>2+2+2+2+2+2 pont</w:t>
      </w:r>
    </w:p>
    <w:p w14:paraId="595E9780" w14:textId="77777777" w:rsidR="00A36A5F" w:rsidRDefault="00A36A5F" w:rsidP="00874F6B">
      <w:pPr>
        <w:pStyle w:val="Megolds"/>
      </w:pPr>
      <w:r>
        <w:t xml:space="preserve">B. Van </w:t>
      </w:r>
      <w:r w:rsidRPr="00A36A5F">
        <w:rPr>
          <w:rFonts w:ascii="Courier New" w:hAnsi="Courier New" w:cs="Courier New"/>
        </w:rPr>
        <w:t>széle</w:t>
      </w:r>
      <w:r>
        <w:t xml:space="preserve"> eljárás; egy fekete és két piros pöttyöt tartalmaz; a feketéhez képest a </w:t>
      </w:r>
      <w:proofErr w:type="spellStart"/>
      <w:r>
        <w:t>pirosak</w:t>
      </w:r>
      <w:proofErr w:type="spellEnd"/>
      <w:r>
        <w:t xml:space="preserve"> jó irányban vannak; majdnem összeérnek</w:t>
      </w:r>
      <w:r>
        <w:tab/>
        <w:t>2+2+</w:t>
      </w:r>
      <w:r w:rsidR="00E504C9">
        <w:t>4</w:t>
      </w:r>
      <w:r>
        <w:t>+2 pont</w:t>
      </w:r>
    </w:p>
    <w:p w14:paraId="1CE6FB52" w14:textId="77777777" w:rsidR="00A36A5F" w:rsidRDefault="00A36A5F" w:rsidP="00874F6B">
      <w:pPr>
        <w:pStyle w:val="Megolds"/>
      </w:pPr>
      <w:r>
        <w:t xml:space="preserve">C. </w:t>
      </w:r>
      <w:r w:rsidRPr="00A36A5F">
        <w:rPr>
          <w:rFonts w:ascii="Courier New" w:hAnsi="Courier New" w:cs="Courier New"/>
        </w:rPr>
        <w:t>széle 60</w:t>
      </w:r>
      <w:r>
        <w:t xml:space="preserve"> jó</w:t>
      </w:r>
      <w:r>
        <w:tab/>
        <w:t>5 pont</w:t>
      </w:r>
    </w:p>
    <w:p w14:paraId="644428E4" w14:textId="77777777" w:rsidR="00A36A5F" w:rsidRDefault="00A36A5F" w:rsidP="00874F6B">
      <w:pPr>
        <w:pStyle w:val="Megolds"/>
      </w:pPr>
      <w:r>
        <w:t xml:space="preserve">D. Van </w:t>
      </w:r>
      <w:r w:rsidRPr="00A36A5F">
        <w:rPr>
          <w:rFonts w:ascii="Courier New" w:hAnsi="Courier New" w:cs="Courier New"/>
        </w:rPr>
        <w:t>hatszög</w:t>
      </w:r>
      <w:r>
        <w:t xml:space="preserve"> eljárás; hat fekete pöttyel; hatszög alakban; négy fekete mellett van kék pötty; jó helyen; jó irányban</w:t>
      </w:r>
      <w:r>
        <w:tab/>
        <w:t>2+2+2+2+</w:t>
      </w:r>
      <w:r w:rsidR="00E504C9">
        <w:t>4</w:t>
      </w:r>
      <w:r>
        <w:t>+</w:t>
      </w:r>
      <w:r w:rsidR="00E504C9">
        <w:t>4</w:t>
      </w:r>
      <w:r>
        <w:t xml:space="preserve"> pont</w:t>
      </w:r>
    </w:p>
    <w:p w14:paraId="25E1A432" w14:textId="77777777" w:rsidR="00A36A5F" w:rsidRDefault="00A36A5F" w:rsidP="00874F6B">
      <w:pPr>
        <w:pStyle w:val="Megolds"/>
      </w:pPr>
      <w:r>
        <w:t xml:space="preserve">E. </w:t>
      </w:r>
      <w:r w:rsidRPr="00A36A5F">
        <w:rPr>
          <w:rFonts w:ascii="Courier New" w:hAnsi="Courier New" w:cs="Courier New"/>
        </w:rPr>
        <w:t>hatszög 40</w:t>
      </w:r>
      <w:r>
        <w:t xml:space="preserve"> jó</w:t>
      </w:r>
      <w:r>
        <w:tab/>
        <w:t>5 pont</w:t>
      </w:r>
    </w:p>
    <w:p w14:paraId="5C64E52F" w14:textId="77777777" w:rsidR="00A36A5F" w:rsidRDefault="00A36A5F" w:rsidP="00874F6B">
      <w:pPr>
        <w:pStyle w:val="Megolds"/>
      </w:pPr>
      <w:r>
        <w:lastRenderedPageBreak/>
        <w:t xml:space="preserve">F. Van </w:t>
      </w:r>
      <w:r w:rsidRPr="00A36A5F">
        <w:rPr>
          <w:rFonts w:ascii="Courier New" w:hAnsi="Courier New" w:cs="Courier New"/>
        </w:rPr>
        <w:t>sorminta</w:t>
      </w:r>
      <w:r>
        <w:t xml:space="preserve"> eljárás; </w:t>
      </w:r>
      <w:r w:rsidR="00E00CBF" w:rsidRPr="00E00CBF">
        <w:rPr>
          <w:rFonts w:ascii="Courier New" w:hAnsi="Courier New" w:cs="Courier New"/>
        </w:rPr>
        <w:t>hatszög</w:t>
      </w:r>
      <w:r w:rsidR="00E00CBF">
        <w:t>-</w:t>
      </w:r>
      <w:proofErr w:type="spellStart"/>
      <w:r w:rsidR="00E00CBF">
        <w:t>ekből</w:t>
      </w:r>
      <w:proofErr w:type="spellEnd"/>
      <w:r w:rsidR="00E00CBF">
        <w:t xml:space="preserve"> áll; jól illeszkednek; </w:t>
      </w:r>
      <w:r>
        <w:t xml:space="preserve">darabszámmal </w:t>
      </w:r>
      <w:proofErr w:type="spellStart"/>
      <w:r>
        <w:t>paraméterezhető</w:t>
      </w:r>
      <w:proofErr w:type="spellEnd"/>
      <w:r>
        <w:t xml:space="preserve">; mindkét végén van </w:t>
      </w:r>
      <w:r w:rsidRPr="00A36A5F">
        <w:rPr>
          <w:rFonts w:ascii="Courier New" w:hAnsi="Courier New" w:cs="Courier New"/>
        </w:rPr>
        <w:t>széle</w:t>
      </w:r>
      <w:r w:rsidR="00E504C9" w:rsidRPr="00E504C9">
        <w:rPr>
          <w:rFonts w:cs="Courier New"/>
        </w:rPr>
        <w:t>; jó irányban</w:t>
      </w:r>
      <w:r w:rsidR="00E00CBF">
        <w:rPr>
          <w:rFonts w:ascii="Courier New" w:hAnsi="Courier New" w:cs="Courier New"/>
        </w:rPr>
        <w:tab/>
      </w:r>
      <w:r>
        <w:t>2+3+3</w:t>
      </w:r>
      <w:r w:rsidR="00E00CBF">
        <w:t>+2+</w:t>
      </w:r>
      <w:r w:rsidR="00E504C9">
        <w:t>3+4</w:t>
      </w:r>
      <w:r>
        <w:t xml:space="preserve"> pont</w:t>
      </w:r>
    </w:p>
    <w:p w14:paraId="25B91FCE" w14:textId="77777777" w:rsidR="00A36A5F" w:rsidRDefault="00A36A5F" w:rsidP="00874F6B">
      <w:pPr>
        <w:pStyle w:val="Megolds"/>
      </w:pPr>
      <w:r>
        <w:t xml:space="preserve">G. </w:t>
      </w:r>
      <w:r w:rsidRPr="00A36A5F">
        <w:rPr>
          <w:rFonts w:ascii="Courier New" w:hAnsi="Courier New" w:cs="Courier New"/>
        </w:rPr>
        <w:t>sorminta 1 20</w:t>
      </w:r>
      <w:r>
        <w:t xml:space="preserve"> jó</w:t>
      </w:r>
      <w:r>
        <w:tab/>
        <w:t>5 pont</w:t>
      </w:r>
    </w:p>
    <w:p w14:paraId="4A05F29C" w14:textId="77777777" w:rsidR="00A36A5F" w:rsidRDefault="00A36A5F" w:rsidP="00A36A5F">
      <w:pPr>
        <w:pStyle w:val="Megolds"/>
      </w:pPr>
      <w:r>
        <w:t xml:space="preserve">H. </w:t>
      </w:r>
      <w:r w:rsidRPr="00A36A5F">
        <w:rPr>
          <w:rFonts w:ascii="Courier New" w:hAnsi="Courier New" w:cs="Courier New"/>
        </w:rPr>
        <w:t xml:space="preserve">sorminta </w:t>
      </w:r>
      <w:r>
        <w:rPr>
          <w:rFonts w:ascii="Courier New" w:hAnsi="Courier New" w:cs="Courier New"/>
        </w:rPr>
        <w:t>3</w:t>
      </w:r>
      <w:r w:rsidRPr="00A36A5F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5 pont</w:t>
      </w:r>
    </w:p>
    <w:p w14:paraId="61391D2B" w14:textId="77777777" w:rsidR="00A36A5F" w:rsidRDefault="00A36A5F" w:rsidP="00A36A5F">
      <w:pPr>
        <w:pStyle w:val="Megolds"/>
      </w:pPr>
      <w:r>
        <w:t xml:space="preserve">I. </w:t>
      </w:r>
      <w:r w:rsidRPr="00A36A5F">
        <w:rPr>
          <w:rFonts w:ascii="Courier New" w:hAnsi="Courier New" w:cs="Courier New"/>
        </w:rPr>
        <w:t>sorm</w:t>
      </w:r>
      <w:r>
        <w:rPr>
          <w:rFonts w:ascii="Courier New" w:hAnsi="Courier New" w:cs="Courier New"/>
        </w:rPr>
        <w:t>inta 4</w:t>
      </w:r>
      <w:r w:rsidRPr="00A36A5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5 pont</w:t>
      </w:r>
    </w:p>
    <w:p w14:paraId="6720D3EF" w14:textId="77777777" w:rsidR="000B7BE3" w:rsidRDefault="000B7BE3" w:rsidP="000B7BE3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Járda </w:t>
      </w:r>
      <w:r w:rsidRPr="003B2DC1">
        <w:t>(</w:t>
      </w:r>
      <w:r>
        <w:t>60</w:t>
      </w:r>
      <w:r w:rsidRPr="003B2DC1">
        <w:t xml:space="preserve"> pont)</w:t>
      </w:r>
      <w:r>
        <w:t xml:space="preserve"> </w:t>
      </w:r>
    </w:p>
    <w:p w14:paraId="716F6571" w14:textId="3CD87F80" w:rsidR="000B7BE3" w:rsidRDefault="000B7BE3" w:rsidP="000B7BE3">
      <w:pPr>
        <w:pStyle w:val="Bekezds"/>
      </w:pPr>
      <w:r>
        <w:t xml:space="preserve">Egy járda háromféle </w:t>
      </w:r>
      <w:r w:rsidR="00243B75">
        <w:t>(</w:t>
      </w:r>
      <w:del w:id="175" w:author="Bernát Péter" w:date="2021-03-30T14:12:00Z">
        <w:r w:rsidR="00243B75" w:rsidDel="00533B34">
          <w:delText>fehér</w:delText>
        </w:r>
      </w:del>
      <w:ins w:id="176" w:author="Bernát Péter" w:date="2021-03-30T14:12:00Z">
        <w:r w:rsidR="00533B34">
          <w:t>pötty n</w:t>
        </w:r>
      </w:ins>
      <w:ins w:id="177" w:author="Bernát Péter" w:date="2021-03-30T14:13:00Z">
        <w:r w:rsidR="00533B34">
          <w:t>élküli</w:t>
        </w:r>
      </w:ins>
      <w:r w:rsidR="00243B75">
        <w:t>, sárga</w:t>
      </w:r>
      <w:ins w:id="178" w:author="Bernát Péter" w:date="2021-03-30T14:13:00Z">
        <w:r w:rsidR="00533B34">
          <w:t xml:space="preserve"> pöttyös és</w:t>
        </w:r>
      </w:ins>
      <w:del w:id="179" w:author="Bernát Péter" w:date="2021-03-30T14:13:00Z">
        <w:r w:rsidR="00243B75" w:rsidDel="00533B34">
          <w:delText>,</w:delText>
        </w:r>
      </w:del>
      <w:r w:rsidR="00243B75">
        <w:t xml:space="preserve"> zöld</w:t>
      </w:r>
      <w:ins w:id="180" w:author="Bernát Péter" w:date="2021-03-30T14:13:00Z">
        <w:r w:rsidR="00533B34">
          <w:t xml:space="preserve"> pöttyös</w:t>
        </w:r>
      </w:ins>
      <w:r w:rsidR="00243B75">
        <w:t xml:space="preserve">) </w:t>
      </w:r>
      <w:r>
        <w:t>elemből épül fel. Készítsd el a járdát rajzoló eljárást (</w:t>
      </w:r>
      <w:r w:rsidR="0046655B">
        <w:t> </w:t>
      </w:r>
      <w:ins w:id="181" w:author="Bernát Péter" w:date="2021-03-29T16:18:00Z">
        <w:r w:rsidR="0046655B"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211BBE25" wp14:editId="417D8730">
                  <wp:extent cx="648269" cy="216535"/>
                  <wp:effectExtent l="0" t="0" r="19050" b="12065"/>
                  <wp:docPr id="20" name="Szövegdoboz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48269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3C521DA" w14:textId="350E2E70" w:rsidR="0046655B" w:rsidRPr="002563B4" w:rsidRDefault="0046655B" w:rsidP="004665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8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járda</w:t>
                              </w:r>
                              <w:ins w:id="18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8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n</w:t>
                              </w:r>
                              <w:ins w:id="185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86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211BBE25" id="Szövegdoboz 20" o:spid="_x0000_s1041" style="width:51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63C521DA" w14:textId="350E2E70" w:rsidR="0046655B" w:rsidRPr="002563B4" w:rsidRDefault="0046655B" w:rsidP="0046655B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87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járda</w:t>
                        </w:r>
                        <w:ins w:id="188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8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n</w:t>
                        </w:r>
                        <w:ins w:id="190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91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="0046655B">
        <w:t> </w:t>
      </w:r>
      <w:r>
        <w:t xml:space="preserve">), amely a mintán látható alapelemekből áll! A </w:t>
      </w:r>
      <w:del w:id="192" w:author="Bernát Péter" w:date="2021-03-30T14:13:00Z">
        <w:r w:rsidR="00243B75" w:rsidDel="00533B34">
          <w:delText xml:space="preserve">fehér </w:delText>
        </w:r>
      </w:del>
      <w:ins w:id="193" w:author="Bernát Péter" w:date="2021-03-30T14:13:00Z">
        <w:r w:rsidR="00533B34">
          <w:t xml:space="preserve">pötty nélküli </w:t>
        </w:r>
      </w:ins>
      <w:r w:rsidR="00243B75">
        <w:t xml:space="preserve">négyzetek </w:t>
      </w:r>
      <w:r>
        <w:t xml:space="preserve">oldalai </w:t>
      </w:r>
      <w:proofErr w:type="gramStart"/>
      <w:r w:rsidR="0046655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proofErr w:type="gramEnd"/>
      <w:r>
        <w:t xml:space="preserve"> hosszúak. A</w:t>
      </w:r>
      <w:r w:rsidR="00787357">
        <w:t>z</w:t>
      </w:r>
      <w:r>
        <w:t xml:space="preserve"> </w:t>
      </w:r>
      <w:r w:rsidR="0046655B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járdában </w:t>
      </w:r>
      <w:proofErr w:type="spellStart"/>
      <w:r>
        <w:t>taláható</w:t>
      </w:r>
      <w:proofErr w:type="spellEnd"/>
      <w:r>
        <w:t xml:space="preserve"> sárga </w:t>
      </w:r>
      <w:ins w:id="194" w:author="Bernát Péter" w:date="2021-03-30T14:13:00Z">
        <w:r w:rsidR="00533B34">
          <w:t xml:space="preserve">pöttyös </w:t>
        </w:r>
      </w:ins>
      <w:r w:rsidR="00243B75">
        <w:t>négyzetek</w:t>
      </w:r>
      <w:r>
        <w:t xml:space="preserve"> számát jelöli.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0B7BE3" w:rsidRPr="009331FC" w14:paraId="32FD1931" w14:textId="77777777" w:rsidTr="001F21E4">
        <w:trPr>
          <w:trHeight w:val="1472"/>
          <w:jc w:val="center"/>
        </w:trPr>
        <w:tc>
          <w:tcPr>
            <w:tcW w:w="2032" w:type="pct"/>
            <w:vAlign w:val="bottom"/>
          </w:tcPr>
          <w:p w14:paraId="59939649" w14:textId="40C8C6E3" w:rsidR="000B7BE3" w:rsidRDefault="009E59AF" w:rsidP="001F21E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182C4CF" wp14:editId="0E42DA02">
                  <wp:extent cx="730800" cy="723600"/>
                  <wp:effectExtent l="0" t="0" r="0" b="635"/>
                  <wp:docPr id="23" name="Kép 23" descr="A képen shoji, keresztrejtvény, épület, garnélarák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Kép 23" descr="A képen shoji, keresztrejtvény, épület, garnélarák látható&#10;&#10;Automatikusan generált leírás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0800" cy="72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0DF960A4" w14:textId="47EB250E" w:rsidR="000B7BE3" w:rsidRDefault="009E59AF" w:rsidP="001F21E4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2F962BA" wp14:editId="4735C848">
                  <wp:extent cx="3391200" cy="720000"/>
                  <wp:effectExtent l="0" t="0" r="0" b="4445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Kép 2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91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7BE3" w:rsidRPr="009331FC" w14:paraId="1205F95D" w14:textId="77777777" w:rsidTr="001F21E4">
        <w:trPr>
          <w:trHeight w:val="454"/>
          <w:jc w:val="center"/>
        </w:trPr>
        <w:tc>
          <w:tcPr>
            <w:tcW w:w="2032" w:type="pct"/>
            <w:vAlign w:val="bottom"/>
          </w:tcPr>
          <w:p w14:paraId="32BC4DAF" w14:textId="0C9EF80B" w:rsidR="000B7BE3" w:rsidRDefault="0046655B" w:rsidP="001F21E4">
            <w:pPr>
              <w:pStyle w:val="Plda"/>
              <w:spacing w:after="0"/>
              <w:ind w:left="0"/>
              <w:jc w:val="center"/>
            </w:pPr>
            <w:ins w:id="195" w:author="Bernát Péter" w:date="2021-03-29T16:18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499E69AE" wp14:editId="54145189">
                        <wp:extent cx="716508" cy="216535"/>
                        <wp:effectExtent l="0" t="0" r="26670" b="12065"/>
                        <wp:docPr id="21" name="Szövegdoboz 21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1650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64908D67" w14:textId="1EC1DE8D" w:rsidR="0046655B" w:rsidRPr="002563B4" w:rsidRDefault="0046655B" w:rsidP="0046655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9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járda</w:t>
                                    </w:r>
                                    <w:ins w:id="197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9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</w:t>
                                    </w:r>
                                    <w:ins w:id="199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200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499E69AE" id="Szövegdoboz 21" o:spid="_x0000_s1042" style="width:5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64908D67" w14:textId="1EC1DE8D" w:rsidR="0046655B" w:rsidRPr="002563B4" w:rsidRDefault="0046655B" w:rsidP="004665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20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járda</w:t>
                              </w:r>
                              <w:ins w:id="20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20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</w:t>
                              </w:r>
                              <w:ins w:id="204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205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968" w:type="pct"/>
            <w:vAlign w:val="bottom"/>
          </w:tcPr>
          <w:p w14:paraId="7CFD0717" w14:textId="5DC9FFC7" w:rsidR="000B7BE3" w:rsidRDefault="0046655B" w:rsidP="000B7BE3">
            <w:pPr>
              <w:pStyle w:val="Plda"/>
              <w:spacing w:after="0"/>
              <w:ind w:left="0"/>
              <w:jc w:val="center"/>
            </w:pPr>
            <w:ins w:id="206" w:author="Bernát Péter" w:date="2021-03-29T16:18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9665B7F" wp14:editId="56D0E7AF">
                        <wp:extent cx="716508" cy="216535"/>
                        <wp:effectExtent l="0" t="0" r="26670" b="12065"/>
                        <wp:docPr id="22" name="Szövegdoboz 22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1650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02747231" w14:textId="68354F0B" w:rsidR="0046655B" w:rsidRPr="002563B4" w:rsidRDefault="0046655B" w:rsidP="0046655B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20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járda</w:t>
                                    </w:r>
                                    <w:ins w:id="208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209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4</w:t>
                                    </w:r>
                                    <w:ins w:id="210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211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9665B7F" id="Szövegdoboz 22" o:spid="_x0000_s1043" style="width:56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02747231" w14:textId="68354F0B" w:rsidR="0046655B" w:rsidRPr="002563B4" w:rsidRDefault="0046655B" w:rsidP="0046655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21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járda</w:t>
                              </w:r>
                              <w:ins w:id="21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21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4</w:t>
                              </w:r>
                              <w:ins w:id="215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216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0A3C2FF1" w14:textId="77777777" w:rsidR="000B7BE3" w:rsidRDefault="000B7BE3" w:rsidP="000B7BE3">
      <w:pPr>
        <w:pStyle w:val="Megolds"/>
      </w:pPr>
      <w:r w:rsidRPr="003E108F">
        <w:t>Értékelés:</w:t>
      </w:r>
    </w:p>
    <w:p w14:paraId="4207EB25" w14:textId="77777777" w:rsidR="00247424" w:rsidRDefault="00E00CBF" w:rsidP="00E00CBF">
      <w:pPr>
        <w:pStyle w:val="Megolds"/>
      </w:pPr>
      <w:r>
        <w:t xml:space="preserve">A. Van </w:t>
      </w:r>
      <w:r w:rsidRPr="00E00CBF">
        <w:rPr>
          <w:rFonts w:ascii="Courier New" w:hAnsi="Courier New" w:cs="Courier New"/>
        </w:rPr>
        <w:t>járda</w:t>
      </w:r>
      <w:r>
        <w:t>; van fekete négyzetrács</w:t>
      </w:r>
      <w:r>
        <w:tab/>
        <w:t>3+2 pont</w:t>
      </w:r>
    </w:p>
    <w:p w14:paraId="44D4C5EE" w14:textId="7BF5F22E" w:rsidR="00E00CBF" w:rsidRDefault="00E00CBF" w:rsidP="00E00CBF">
      <w:pPr>
        <w:pStyle w:val="Megolds"/>
      </w:pPr>
      <w:r>
        <w:t>B. A járdaelem (</w:t>
      </w:r>
      <w:r w:rsidRPr="00E00CBF">
        <w:rPr>
          <w:rFonts w:ascii="Courier New" w:hAnsi="Courier New" w:cs="Courier New"/>
        </w:rPr>
        <w:t>járda 1 x</w:t>
      </w:r>
      <w:r>
        <w:t xml:space="preserve">-ben látható) 4*4-es rács; a középső 2*2-es rész nincs kis négyzetekre bontva; sárga </w:t>
      </w:r>
      <w:del w:id="217" w:author="Bernát Péter" w:date="2021-03-30T14:13:00Z">
        <w:r w:rsidDel="00533B34">
          <w:delText>kitöltésű</w:delText>
        </w:r>
      </w:del>
      <w:ins w:id="218" w:author="Bernát Péter" w:date="2021-03-30T14:13:00Z">
        <w:r w:rsidR="00533B34">
          <w:t>pöttyös</w:t>
        </w:r>
      </w:ins>
      <w:r>
        <w:tab/>
      </w:r>
      <w:r w:rsidR="006360D4">
        <w:t>5</w:t>
      </w:r>
      <w:r>
        <w:t>+</w:t>
      </w:r>
      <w:r w:rsidR="006360D4">
        <w:t>6</w:t>
      </w:r>
      <w:r>
        <w:t>+3 pont</w:t>
      </w:r>
    </w:p>
    <w:p w14:paraId="31BA0CFC" w14:textId="77777777" w:rsidR="00E00CBF" w:rsidRDefault="00E00CBF" w:rsidP="00E00CBF">
      <w:pPr>
        <w:pStyle w:val="Megolds"/>
      </w:pPr>
      <w:r>
        <w:t xml:space="preserve">C. </w:t>
      </w:r>
      <w:r w:rsidRPr="00E00CBF">
        <w:rPr>
          <w:rFonts w:ascii="Courier New" w:hAnsi="Courier New" w:cs="Courier New"/>
        </w:rPr>
        <w:t>járda 1 30</w:t>
      </w:r>
      <w:r>
        <w:t xml:space="preserve"> jó</w:t>
      </w:r>
      <w:r>
        <w:tab/>
        <w:t>5 pont</w:t>
      </w:r>
    </w:p>
    <w:p w14:paraId="4990EB00" w14:textId="3217248F" w:rsidR="00E00CBF" w:rsidRDefault="00E00CBF" w:rsidP="00E00CBF">
      <w:pPr>
        <w:pStyle w:val="Megolds"/>
      </w:pPr>
      <w:r>
        <w:t xml:space="preserve">D. A járdaelemek között egy oszlopnyi összekötő rész van; alul és felül üres négyzet; középen 2 egység magasságú téglalap; zöld </w:t>
      </w:r>
      <w:del w:id="219" w:author="Bernát Péter" w:date="2021-03-30T14:13:00Z">
        <w:r w:rsidDel="00533B34">
          <w:delText>kitöltéssel</w:delText>
        </w:r>
      </w:del>
      <w:ins w:id="220" w:author="Bernát Péter" w:date="2021-03-30T14:13:00Z">
        <w:r w:rsidR="00533B34">
          <w:t>pöttyel</w:t>
        </w:r>
      </w:ins>
      <w:r>
        <w:t>; a járdaelemek jól illeszkednek</w:t>
      </w:r>
      <w:r>
        <w:tab/>
        <w:t>3+</w:t>
      </w:r>
      <w:r w:rsidR="006360D4">
        <w:t>3</w:t>
      </w:r>
      <w:r>
        <w:t>+</w:t>
      </w:r>
      <w:r w:rsidR="006360D4">
        <w:t>4+3</w:t>
      </w:r>
      <w:r>
        <w:t>+</w:t>
      </w:r>
      <w:r w:rsidR="006360D4">
        <w:t>3</w:t>
      </w:r>
      <w:r>
        <w:t xml:space="preserve"> pont</w:t>
      </w:r>
    </w:p>
    <w:p w14:paraId="57943577" w14:textId="77777777" w:rsidR="006360D4" w:rsidRDefault="006360D4" w:rsidP="006360D4">
      <w:pPr>
        <w:pStyle w:val="Megolds"/>
      </w:pPr>
      <w:r>
        <w:t xml:space="preserve">E. </w:t>
      </w:r>
      <w:r w:rsidRPr="00E00CBF">
        <w:rPr>
          <w:rFonts w:ascii="Courier New" w:hAnsi="Courier New" w:cs="Courier New"/>
        </w:rPr>
        <w:t>járda 2 20</w:t>
      </w:r>
      <w:r>
        <w:t xml:space="preserve"> jó</w:t>
      </w:r>
      <w:r>
        <w:tab/>
        <w:t>5 pont</w:t>
      </w:r>
    </w:p>
    <w:p w14:paraId="6BD40798" w14:textId="77777777" w:rsidR="006360D4" w:rsidRDefault="006360D4" w:rsidP="006360D4">
      <w:pPr>
        <w:pStyle w:val="Megolds"/>
      </w:pPr>
      <w:r>
        <w:t xml:space="preserve">F. </w:t>
      </w:r>
      <w:r w:rsidRPr="00E00CBF">
        <w:rPr>
          <w:rFonts w:ascii="Courier New" w:hAnsi="Courier New" w:cs="Courier New"/>
        </w:rPr>
        <w:t xml:space="preserve">járda </w:t>
      </w:r>
      <w:r>
        <w:rPr>
          <w:rFonts w:ascii="Courier New" w:hAnsi="Courier New" w:cs="Courier New"/>
        </w:rPr>
        <w:t>4</w:t>
      </w:r>
      <w:r w:rsidRPr="00E00CBF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5 pont</w:t>
      </w:r>
    </w:p>
    <w:p w14:paraId="40344B9A" w14:textId="77777777" w:rsidR="00E00CBF" w:rsidRDefault="006360D4" w:rsidP="00E00CBF">
      <w:pPr>
        <w:pStyle w:val="Megolds"/>
      </w:pPr>
      <w:r>
        <w:t>G</w:t>
      </w:r>
      <w:r w:rsidR="00E00CBF">
        <w:t xml:space="preserve">. </w:t>
      </w:r>
      <w:r>
        <w:rPr>
          <w:rFonts w:ascii="Courier New" w:hAnsi="Courier New" w:cs="Courier New"/>
        </w:rPr>
        <w:t>járda 5</w:t>
      </w:r>
      <w:r w:rsidR="00E00CBF" w:rsidRPr="00E00CBF">
        <w:rPr>
          <w:rFonts w:ascii="Courier New" w:hAnsi="Courier New" w:cs="Courier New"/>
        </w:rPr>
        <w:t xml:space="preserve"> 20</w:t>
      </w:r>
      <w:r w:rsidR="00E00CBF">
        <w:t xml:space="preserve"> jó</w:t>
      </w:r>
      <w:r w:rsidR="00E00CBF">
        <w:tab/>
        <w:t>5 pont</w:t>
      </w:r>
    </w:p>
    <w:p w14:paraId="314536AD" w14:textId="77777777" w:rsidR="00E00CBF" w:rsidRDefault="006360D4" w:rsidP="00E00CBF">
      <w:pPr>
        <w:pStyle w:val="Megolds"/>
      </w:pPr>
      <w:r>
        <w:t>H</w:t>
      </w:r>
      <w:r w:rsidR="00E00CBF">
        <w:t xml:space="preserve">. </w:t>
      </w:r>
      <w:r w:rsidR="00E00CBF" w:rsidRPr="00E00CBF">
        <w:rPr>
          <w:rFonts w:ascii="Courier New" w:hAnsi="Courier New" w:cs="Courier New"/>
        </w:rPr>
        <w:t>járda 7 10</w:t>
      </w:r>
      <w:r w:rsidR="00E00CBF">
        <w:t xml:space="preserve"> jó</w:t>
      </w:r>
      <w:r w:rsidR="00E00CBF">
        <w:tab/>
        <w:t>5 pont</w:t>
      </w:r>
    </w:p>
    <w:sectPr w:rsidR="00E00CBF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501BB" w14:textId="77777777" w:rsidR="0091181B" w:rsidRDefault="0091181B">
      <w:r>
        <w:separator/>
      </w:r>
    </w:p>
  </w:endnote>
  <w:endnote w:type="continuationSeparator" w:id="0">
    <w:p w14:paraId="71080509" w14:textId="77777777" w:rsidR="0091181B" w:rsidRDefault="00911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BFBDA" w14:textId="77777777" w:rsidR="00CE6ED5" w:rsidRPr="00DA73E7" w:rsidRDefault="00CE6ED5" w:rsidP="00FD5F1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D330A">
      <w:rPr>
        <w:noProof/>
      </w:rPr>
      <w:t>2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A13AC0">
      <w:t>2</w:t>
    </w:r>
    <w:r w:rsidR="005C4264" w:rsidRPr="00DA73E7">
      <w:t>1</w:t>
    </w:r>
    <w:r w:rsidRPr="00DA73E7">
      <w:t>.0</w:t>
    </w:r>
    <w:r w:rsidR="00271531">
      <w:t>3</w:t>
    </w:r>
    <w:r w:rsidRPr="00DA73E7">
      <w:t>.</w:t>
    </w:r>
    <w:r w:rsidR="00A13AC0">
      <w:t>12</w:t>
    </w:r>
    <w:r w:rsidRPr="00DA73E7">
      <w:t>. 1</w:t>
    </w:r>
    <w:r w:rsidR="00215A7D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215A7D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376AC0" w14:textId="77777777" w:rsidR="0091181B" w:rsidRDefault="0091181B">
      <w:r>
        <w:separator/>
      </w:r>
    </w:p>
  </w:footnote>
  <w:footnote w:type="continuationSeparator" w:id="0">
    <w:p w14:paraId="34661891" w14:textId="77777777" w:rsidR="0091181B" w:rsidRDefault="009118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91805B" w14:textId="77777777" w:rsidR="00076640" w:rsidRDefault="00076640" w:rsidP="00076640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II. korcsoport: 5-6. osztályosok</w:t>
    </w:r>
  </w:p>
  <w:p w14:paraId="7FF5DE79" w14:textId="77777777" w:rsidR="00076640" w:rsidRPr="009331FC" w:rsidRDefault="00076640" w:rsidP="00076640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453"/>
    <w:rsid w:val="000005FD"/>
    <w:rsid w:val="00000615"/>
    <w:rsid w:val="000032D1"/>
    <w:rsid w:val="00004F2C"/>
    <w:rsid w:val="00013E44"/>
    <w:rsid w:val="0001601A"/>
    <w:rsid w:val="00016AC8"/>
    <w:rsid w:val="0001792D"/>
    <w:rsid w:val="0002271A"/>
    <w:rsid w:val="00022A0C"/>
    <w:rsid w:val="000240D9"/>
    <w:rsid w:val="000271BD"/>
    <w:rsid w:val="00027B6F"/>
    <w:rsid w:val="000378F2"/>
    <w:rsid w:val="000427C6"/>
    <w:rsid w:val="00053510"/>
    <w:rsid w:val="00054595"/>
    <w:rsid w:val="0005677E"/>
    <w:rsid w:val="00060798"/>
    <w:rsid w:val="00062781"/>
    <w:rsid w:val="00076640"/>
    <w:rsid w:val="0008134C"/>
    <w:rsid w:val="000825C8"/>
    <w:rsid w:val="00082D0C"/>
    <w:rsid w:val="000920B3"/>
    <w:rsid w:val="0009486F"/>
    <w:rsid w:val="00095D31"/>
    <w:rsid w:val="000A56A9"/>
    <w:rsid w:val="000B5893"/>
    <w:rsid w:val="000B7BE3"/>
    <w:rsid w:val="000D73B8"/>
    <w:rsid w:val="000E6643"/>
    <w:rsid w:val="000F788D"/>
    <w:rsid w:val="000F7F0D"/>
    <w:rsid w:val="000F7FC6"/>
    <w:rsid w:val="001034ED"/>
    <w:rsid w:val="001037E5"/>
    <w:rsid w:val="00106345"/>
    <w:rsid w:val="00106CD5"/>
    <w:rsid w:val="001164FA"/>
    <w:rsid w:val="0011798F"/>
    <w:rsid w:val="00120408"/>
    <w:rsid w:val="00122D61"/>
    <w:rsid w:val="00126C70"/>
    <w:rsid w:val="00131F45"/>
    <w:rsid w:val="0013283F"/>
    <w:rsid w:val="00145FB4"/>
    <w:rsid w:val="001615E8"/>
    <w:rsid w:val="00161BF4"/>
    <w:rsid w:val="00170F1A"/>
    <w:rsid w:val="0017581E"/>
    <w:rsid w:val="001766BB"/>
    <w:rsid w:val="00181A7E"/>
    <w:rsid w:val="00187BF5"/>
    <w:rsid w:val="00196767"/>
    <w:rsid w:val="001A2A17"/>
    <w:rsid w:val="001A31DA"/>
    <w:rsid w:val="001B00B1"/>
    <w:rsid w:val="001B4320"/>
    <w:rsid w:val="001C1E87"/>
    <w:rsid w:val="001C61DC"/>
    <w:rsid w:val="001D0AA5"/>
    <w:rsid w:val="001E191C"/>
    <w:rsid w:val="001F21E4"/>
    <w:rsid w:val="001F5727"/>
    <w:rsid w:val="00204821"/>
    <w:rsid w:val="00212F85"/>
    <w:rsid w:val="00215A7D"/>
    <w:rsid w:val="00222AFD"/>
    <w:rsid w:val="00242985"/>
    <w:rsid w:val="00243B75"/>
    <w:rsid w:val="00247424"/>
    <w:rsid w:val="0025152E"/>
    <w:rsid w:val="00251B25"/>
    <w:rsid w:val="002540E6"/>
    <w:rsid w:val="00255B72"/>
    <w:rsid w:val="002563FF"/>
    <w:rsid w:val="00261780"/>
    <w:rsid w:val="00262148"/>
    <w:rsid w:val="00266E60"/>
    <w:rsid w:val="00271531"/>
    <w:rsid w:val="0028298F"/>
    <w:rsid w:val="00282A32"/>
    <w:rsid w:val="00283126"/>
    <w:rsid w:val="00284807"/>
    <w:rsid w:val="00293D54"/>
    <w:rsid w:val="00295B0F"/>
    <w:rsid w:val="002B0517"/>
    <w:rsid w:val="002B4D93"/>
    <w:rsid w:val="002C2437"/>
    <w:rsid w:val="002D6195"/>
    <w:rsid w:val="002E0F1D"/>
    <w:rsid w:val="002E4AFC"/>
    <w:rsid w:val="002E7001"/>
    <w:rsid w:val="003100CA"/>
    <w:rsid w:val="00316874"/>
    <w:rsid w:val="00316E68"/>
    <w:rsid w:val="00320A8E"/>
    <w:rsid w:val="003263BD"/>
    <w:rsid w:val="00327C9A"/>
    <w:rsid w:val="00333876"/>
    <w:rsid w:val="00341A7F"/>
    <w:rsid w:val="003437B5"/>
    <w:rsid w:val="003552F5"/>
    <w:rsid w:val="003556A8"/>
    <w:rsid w:val="00362F6E"/>
    <w:rsid w:val="00363E54"/>
    <w:rsid w:val="00365D2F"/>
    <w:rsid w:val="003757E8"/>
    <w:rsid w:val="00376DB8"/>
    <w:rsid w:val="00382438"/>
    <w:rsid w:val="003874B4"/>
    <w:rsid w:val="003940A7"/>
    <w:rsid w:val="003A1213"/>
    <w:rsid w:val="003B16D2"/>
    <w:rsid w:val="003B2C99"/>
    <w:rsid w:val="003B2DC1"/>
    <w:rsid w:val="003C5CAB"/>
    <w:rsid w:val="003D0220"/>
    <w:rsid w:val="003D115D"/>
    <w:rsid w:val="003D4C39"/>
    <w:rsid w:val="003D5EB1"/>
    <w:rsid w:val="003E108F"/>
    <w:rsid w:val="003E73BE"/>
    <w:rsid w:val="003F708D"/>
    <w:rsid w:val="00412037"/>
    <w:rsid w:val="004133D0"/>
    <w:rsid w:val="00415464"/>
    <w:rsid w:val="00420751"/>
    <w:rsid w:val="00424B58"/>
    <w:rsid w:val="00425757"/>
    <w:rsid w:val="00442085"/>
    <w:rsid w:val="0044251C"/>
    <w:rsid w:val="004429B4"/>
    <w:rsid w:val="0045125F"/>
    <w:rsid w:val="00453B9B"/>
    <w:rsid w:val="0046655B"/>
    <w:rsid w:val="0048160F"/>
    <w:rsid w:val="0048287C"/>
    <w:rsid w:val="004872BC"/>
    <w:rsid w:val="00494576"/>
    <w:rsid w:val="004947E1"/>
    <w:rsid w:val="004A2C82"/>
    <w:rsid w:val="004A2CA0"/>
    <w:rsid w:val="004B19EF"/>
    <w:rsid w:val="004B373B"/>
    <w:rsid w:val="004C6C63"/>
    <w:rsid w:val="004E1C92"/>
    <w:rsid w:val="004E3B61"/>
    <w:rsid w:val="004F5666"/>
    <w:rsid w:val="004F5D4E"/>
    <w:rsid w:val="004F60E4"/>
    <w:rsid w:val="005017A9"/>
    <w:rsid w:val="00510118"/>
    <w:rsid w:val="00511048"/>
    <w:rsid w:val="00514F74"/>
    <w:rsid w:val="00520D77"/>
    <w:rsid w:val="00522095"/>
    <w:rsid w:val="00524B21"/>
    <w:rsid w:val="00526453"/>
    <w:rsid w:val="00531BD9"/>
    <w:rsid w:val="00533B34"/>
    <w:rsid w:val="00535499"/>
    <w:rsid w:val="005401BF"/>
    <w:rsid w:val="00547E48"/>
    <w:rsid w:val="00554514"/>
    <w:rsid w:val="00557A82"/>
    <w:rsid w:val="00561CE0"/>
    <w:rsid w:val="00564092"/>
    <w:rsid w:val="005859A5"/>
    <w:rsid w:val="00586725"/>
    <w:rsid w:val="005A469B"/>
    <w:rsid w:val="005A59FF"/>
    <w:rsid w:val="005B256D"/>
    <w:rsid w:val="005B2EFA"/>
    <w:rsid w:val="005C4264"/>
    <w:rsid w:val="005C6700"/>
    <w:rsid w:val="005D4AD5"/>
    <w:rsid w:val="005D71C2"/>
    <w:rsid w:val="005E65A3"/>
    <w:rsid w:val="005E67FC"/>
    <w:rsid w:val="005E7F42"/>
    <w:rsid w:val="005F5190"/>
    <w:rsid w:val="006171DD"/>
    <w:rsid w:val="006261BD"/>
    <w:rsid w:val="00626ECE"/>
    <w:rsid w:val="006278F0"/>
    <w:rsid w:val="00633097"/>
    <w:rsid w:val="00633C9E"/>
    <w:rsid w:val="006358AC"/>
    <w:rsid w:val="006360D4"/>
    <w:rsid w:val="00653A9D"/>
    <w:rsid w:val="0066027E"/>
    <w:rsid w:val="006603B7"/>
    <w:rsid w:val="006700E0"/>
    <w:rsid w:val="00673E34"/>
    <w:rsid w:val="00682DBC"/>
    <w:rsid w:val="00694301"/>
    <w:rsid w:val="006944A0"/>
    <w:rsid w:val="006A1700"/>
    <w:rsid w:val="006A294F"/>
    <w:rsid w:val="006A3BCA"/>
    <w:rsid w:val="006A4190"/>
    <w:rsid w:val="006A5E0F"/>
    <w:rsid w:val="006B04C4"/>
    <w:rsid w:val="006C0A32"/>
    <w:rsid w:val="006C4AFD"/>
    <w:rsid w:val="006C644F"/>
    <w:rsid w:val="006D25F0"/>
    <w:rsid w:val="006E723F"/>
    <w:rsid w:val="007007B6"/>
    <w:rsid w:val="00703C44"/>
    <w:rsid w:val="007139BE"/>
    <w:rsid w:val="007206E9"/>
    <w:rsid w:val="00727EB6"/>
    <w:rsid w:val="00744C7B"/>
    <w:rsid w:val="007544F8"/>
    <w:rsid w:val="00763074"/>
    <w:rsid w:val="00763B64"/>
    <w:rsid w:val="00787357"/>
    <w:rsid w:val="007908E3"/>
    <w:rsid w:val="00792C79"/>
    <w:rsid w:val="007961CE"/>
    <w:rsid w:val="007A0922"/>
    <w:rsid w:val="007A4352"/>
    <w:rsid w:val="007A45C2"/>
    <w:rsid w:val="007B2D4B"/>
    <w:rsid w:val="007B3314"/>
    <w:rsid w:val="007B4F02"/>
    <w:rsid w:val="007B620E"/>
    <w:rsid w:val="007C0BCB"/>
    <w:rsid w:val="007C3F31"/>
    <w:rsid w:val="007C41BE"/>
    <w:rsid w:val="007D52FA"/>
    <w:rsid w:val="007E4CF0"/>
    <w:rsid w:val="007E6510"/>
    <w:rsid w:val="007F032D"/>
    <w:rsid w:val="007F0FEB"/>
    <w:rsid w:val="007F488E"/>
    <w:rsid w:val="008002DE"/>
    <w:rsid w:val="008043DB"/>
    <w:rsid w:val="00805666"/>
    <w:rsid w:val="00805FF7"/>
    <w:rsid w:val="00815453"/>
    <w:rsid w:val="00821CE1"/>
    <w:rsid w:val="008343F8"/>
    <w:rsid w:val="00836CAC"/>
    <w:rsid w:val="008448B3"/>
    <w:rsid w:val="00852E08"/>
    <w:rsid w:val="00861E66"/>
    <w:rsid w:val="00865614"/>
    <w:rsid w:val="008724C5"/>
    <w:rsid w:val="00874F6B"/>
    <w:rsid w:val="00883876"/>
    <w:rsid w:val="0088760C"/>
    <w:rsid w:val="00891724"/>
    <w:rsid w:val="00894B55"/>
    <w:rsid w:val="008958CE"/>
    <w:rsid w:val="008A0791"/>
    <w:rsid w:val="008A391C"/>
    <w:rsid w:val="008B090D"/>
    <w:rsid w:val="008C0821"/>
    <w:rsid w:val="008C1F61"/>
    <w:rsid w:val="008D1AF7"/>
    <w:rsid w:val="008E0271"/>
    <w:rsid w:val="008E2411"/>
    <w:rsid w:val="008F113D"/>
    <w:rsid w:val="008F5A4D"/>
    <w:rsid w:val="008F67B3"/>
    <w:rsid w:val="00902A59"/>
    <w:rsid w:val="009048A3"/>
    <w:rsid w:val="009057DB"/>
    <w:rsid w:val="0091181B"/>
    <w:rsid w:val="009178BE"/>
    <w:rsid w:val="00920B13"/>
    <w:rsid w:val="0094470F"/>
    <w:rsid w:val="00944A92"/>
    <w:rsid w:val="00946479"/>
    <w:rsid w:val="009469D1"/>
    <w:rsid w:val="00947709"/>
    <w:rsid w:val="00955792"/>
    <w:rsid w:val="00956C61"/>
    <w:rsid w:val="00956DEE"/>
    <w:rsid w:val="00965F78"/>
    <w:rsid w:val="00986C6A"/>
    <w:rsid w:val="00990606"/>
    <w:rsid w:val="00992935"/>
    <w:rsid w:val="0099661A"/>
    <w:rsid w:val="00997DD5"/>
    <w:rsid w:val="009A10C4"/>
    <w:rsid w:val="009A2161"/>
    <w:rsid w:val="009A2399"/>
    <w:rsid w:val="009A303F"/>
    <w:rsid w:val="009B2BD3"/>
    <w:rsid w:val="009C0A19"/>
    <w:rsid w:val="009C384C"/>
    <w:rsid w:val="009C4386"/>
    <w:rsid w:val="009D0380"/>
    <w:rsid w:val="009E53F1"/>
    <w:rsid w:val="009E59AF"/>
    <w:rsid w:val="009E6E12"/>
    <w:rsid w:val="009F4010"/>
    <w:rsid w:val="009F582A"/>
    <w:rsid w:val="00A0101C"/>
    <w:rsid w:val="00A13AC0"/>
    <w:rsid w:val="00A164E0"/>
    <w:rsid w:val="00A17F2A"/>
    <w:rsid w:val="00A26816"/>
    <w:rsid w:val="00A367DA"/>
    <w:rsid w:val="00A36A5F"/>
    <w:rsid w:val="00A37427"/>
    <w:rsid w:val="00A60437"/>
    <w:rsid w:val="00A7242B"/>
    <w:rsid w:val="00A73E67"/>
    <w:rsid w:val="00AA41B2"/>
    <w:rsid w:val="00AB1D27"/>
    <w:rsid w:val="00AB2217"/>
    <w:rsid w:val="00AB396D"/>
    <w:rsid w:val="00AB7387"/>
    <w:rsid w:val="00AC21D8"/>
    <w:rsid w:val="00AC4AEB"/>
    <w:rsid w:val="00AC5481"/>
    <w:rsid w:val="00AC6ADA"/>
    <w:rsid w:val="00AD7400"/>
    <w:rsid w:val="00AE2022"/>
    <w:rsid w:val="00AE2AB1"/>
    <w:rsid w:val="00AE4B79"/>
    <w:rsid w:val="00AF0E23"/>
    <w:rsid w:val="00AF2050"/>
    <w:rsid w:val="00AF21B2"/>
    <w:rsid w:val="00B00736"/>
    <w:rsid w:val="00B03DD5"/>
    <w:rsid w:val="00B0444C"/>
    <w:rsid w:val="00B10DFE"/>
    <w:rsid w:val="00B131C6"/>
    <w:rsid w:val="00B13E95"/>
    <w:rsid w:val="00B157C8"/>
    <w:rsid w:val="00B232B5"/>
    <w:rsid w:val="00B27443"/>
    <w:rsid w:val="00B30073"/>
    <w:rsid w:val="00B31067"/>
    <w:rsid w:val="00B34FB0"/>
    <w:rsid w:val="00B3517F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72086"/>
    <w:rsid w:val="00B73EC8"/>
    <w:rsid w:val="00B84860"/>
    <w:rsid w:val="00B95B35"/>
    <w:rsid w:val="00BB042C"/>
    <w:rsid w:val="00BB1207"/>
    <w:rsid w:val="00BC5231"/>
    <w:rsid w:val="00BD1F61"/>
    <w:rsid w:val="00BD3687"/>
    <w:rsid w:val="00BD55F6"/>
    <w:rsid w:val="00BD672A"/>
    <w:rsid w:val="00BD7021"/>
    <w:rsid w:val="00BE2247"/>
    <w:rsid w:val="00BF0EDC"/>
    <w:rsid w:val="00BF1681"/>
    <w:rsid w:val="00BF1FB0"/>
    <w:rsid w:val="00BF4F66"/>
    <w:rsid w:val="00C0298D"/>
    <w:rsid w:val="00C0303B"/>
    <w:rsid w:val="00C0513F"/>
    <w:rsid w:val="00C10C3E"/>
    <w:rsid w:val="00C30356"/>
    <w:rsid w:val="00C32B34"/>
    <w:rsid w:val="00C410E6"/>
    <w:rsid w:val="00C47F55"/>
    <w:rsid w:val="00C53878"/>
    <w:rsid w:val="00C61CB0"/>
    <w:rsid w:val="00C643FC"/>
    <w:rsid w:val="00C66210"/>
    <w:rsid w:val="00C72878"/>
    <w:rsid w:val="00C72AFB"/>
    <w:rsid w:val="00C73A6F"/>
    <w:rsid w:val="00C80EBA"/>
    <w:rsid w:val="00C853B8"/>
    <w:rsid w:val="00C94EAD"/>
    <w:rsid w:val="00C95619"/>
    <w:rsid w:val="00C961B1"/>
    <w:rsid w:val="00CA00A7"/>
    <w:rsid w:val="00CA0BED"/>
    <w:rsid w:val="00CA0CCE"/>
    <w:rsid w:val="00CA3365"/>
    <w:rsid w:val="00CB47A1"/>
    <w:rsid w:val="00CB5972"/>
    <w:rsid w:val="00CB67C7"/>
    <w:rsid w:val="00CD2335"/>
    <w:rsid w:val="00CD330A"/>
    <w:rsid w:val="00CD7215"/>
    <w:rsid w:val="00CE1CEF"/>
    <w:rsid w:val="00CE6ED5"/>
    <w:rsid w:val="00D00E2D"/>
    <w:rsid w:val="00D016F0"/>
    <w:rsid w:val="00D064D4"/>
    <w:rsid w:val="00D123C6"/>
    <w:rsid w:val="00D2423A"/>
    <w:rsid w:val="00D33BE1"/>
    <w:rsid w:val="00D43E4D"/>
    <w:rsid w:val="00D47A77"/>
    <w:rsid w:val="00D52C21"/>
    <w:rsid w:val="00D540EF"/>
    <w:rsid w:val="00D84125"/>
    <w:rsid w:val="00DA73E7"/>
    <w:rsid w:val="00DB5396"/>
    <w:rsid w:val="00DB6593"/>
    <w:rsid w:val="00DB7C49"/>
    <w:rsid w:val="00DC52B0"/>
    <w:rsid w:val="00DC7F84"/>
    <w:rsid w:val="00DD382A"/>
    <w:rsid w:val="00DE0ABE"/>
    <w:rsid w:val="00DE2ED7"/>
    <w:rsid w:val="00DE71A0"/>
    <w:rsid w:val="00DE7E14"/>
    <w:rsid w:val="00E00CBF"/>
    <w:rsid w:val="00E058FB"/>
    <w:rsid w:val="00E076E8"/>
    <w:rsid w:val="00E12A69"/>
    <w:rsid w:val="00E203D7"/>
    <w:rsid w:val="00E31214"/>
    <w:rsid w:val="00E350CD"/>
    <w:rsid w:val="00E35FCE"/>
    <w:rsid w:val="00E37D53"/>
    <w:rsid w:val="00E4216C"/>
    <w:rsid w:val="00E429D5"/>
    <w:rsid w:val="00E504C9"/>
    <w:rsid w:val="00E528E4"/>
    <w:rsid w:val="00E53344"/>
    <w:rsid w:val="00E62395"/>
    <w:rsid w:val="00E823EA"/>
    <w:rsid w:val="00E86DC0"/>
    <w:rsid w:val="00E90AC4"/>
    <w:rsid w:val="00EA1A7B"/>
    <w:rsid w:val="00EA462A"/>
    <w:rsid w:val="00EA5993"/>
    <w:rsid w:val="00EA7CCA"/>
    <w:rsid w:val="00EB091C"/>
    <w:rsid w:val="00EB2458"/>
    <w:rsid w:val="00EB3A4C"/>
    <w:rsid w:val="00EB4224"/>
    <w:rsid w:val="00ED1928"/>
    <w:rsid w:val="00ED2AD3"/>
    <w:rsid w:val="00ED41E4"/>
    <w:rsid w:val="00EE0F34"/>
    <w:rsid w:val="00EF0815"/>
    <w:rsid w:val="00EF21BA"/>
    <w:rsid w:val="00EF2B86"/>
    <w:rsid w:val="00EF3A37"/>
    <w:rsid w:val="00EF76E0"/>
    <w:rsid w:val="00F15206"/>
    <w:rsid w:val="00F15336"/>
    <w:rsid w:val="00F15CEB"/>
    <w:rsid w:val="00F3393F"/>
    <w:rsid w:val="00F45C5A"/>
    <w:rsid w:val="00F536F6"/>
    <w:rsid w:val="00F65266"/>
    <w:rsid w:val="00F665C1"/>
    <w:rsid w:val="00F746C7"/>
    <w:rsid w:val="00F76116"/>
    <w:rsid w:val="00F814D9"/>
    <w:rsid w:val="00F83177"/>
    <w:rsid w:val="00F842B5"/>
    <w:rsid w:val="00F87685"/>
    <w:rsid w:val="00F90DC5"/>
    <w:rsid w:val="00F9262C"/>
    <w:rsid w:val="00F9282C"/>
    <w:rsid w:val="00F92E5C"/>
    <w:rsid w:val="00F95545"/>
    <w:rsid w:val="00F9735B"/>
    <w:rsid w:val="00FA59C2"/>
    <w:rsid w:val="00FB282F"/>
    <w:rsid w:val="00FB2B0B"/>
    <w:rsid w:val="00FB3342"/>
    <w:rsid w:val="00FC05F6"/>
    <w:rsid w:val="00FC513D"/>
    <w:rsid w:val="00FC5A3C"/>
    <w:rsid w:val="00FD1AD0"/>
    <w:rsid w:val="00FD22AC"/>
    <w:rsid w:val="00FD34FA"/>
    <w:rsid w:val="00FD53D3"/>
    <w:rsid w:val="00FD5F1A"/>
    <w:rsid w:val="00FD6285"/>
    <w:rsid w:val="00FE34F2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0E8F301"/>
  <w15:chartTrackingRefBased/>
  <w15:docId w15:val="{134A06DE-C861-460E-A255-4B490532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076640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microsoft.com/office/2011/relationships/people" Target="peop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531</Words>
  <Characters>3666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9</cp:revision>
  <cp:lastPrinted>2016-01-20T08:46:00Z</cp:lastPrinted>
  <dcterms:created xsi:type="dcterms:W3CDTF">2021-03-30T08:28:00Z</dcterms:created>
  <dcterms:modified xsi:type="dcterms:W3CDTF">2021-03-30T12:49:00Z</dcterms:modified>
</cp:coreProperties>
</file>